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DA515" w14:textId="77777777" w:rsidR="00C36B53" w:rsidRPr="00C9133D" w:rsidRDefault="00C36B53" w:rsidP="00D875EF">
      <w:pPr>
        <w:pStyle w:val="Heading5"/>
        <w:jc w:val="both"/>
        <w:rPr>
          <w:sz w:val="28"/>
          <w:szCs w:val="28"/>
          <w:lang w:val="en-US" w:eastAsia="ro-RO"/>
        </w:rPr>
      </w:pPr>
    </w:p>
    <w:p w14:paraId="0D4A019D" w14:textId="77777777" w:rsidR="00C36B53" w:rsidRPr="00C9133D" w:rsidRDefault="00C36B53" w:rsidP="00D875EF">
      <w:pPr>
        <w:pStyle w:val="Heading5"/>
        <w:jc w:val="both"/>
        <w:rPr>
          <w:sz w:val="28"/>
          <w:szCs w:val="28"/>
          <w:lang w:eastAsia="ro-RO"/>
        </w:rPr>
      </w:pPr>
    </w:p>
    <w:p w14:paraId="2A35DD52" w14:textId="77777777" w:rsidR="00C36B53" w:rsidRPr="00C9133D" w:rsidRDefault="00C36B53" w:rsidP="00D875EF">
      <w:pPr>
        <w:pStyle w:val="Heading5"/>
        <w:jc w:val="both"/>
        <w:rPr>
          <w:sz w:val="28"/>
          <w:szCs w:val="28"/>
          <w:lang w:eastAsia="ro-RO"/>
        </w:rPr>
      </w:pPr>
    </w:p>
    <w:p w14:paraId="0516A0C5" w14:textId="6B2CA153" w:rsidR="00321232" w:rsidRPr="00C9133D" w:rsidRDefault="00644427" w:rsidP="00D875EF">
      <w:pPr>
        <w:pStyle w:val="Heading5"/>
        <w:jc w:val="both"/>
        <w:rPr>
          <w:sz w:val="28"/>
          <w:szCs w:val="28"/>
          <w:lang w:eastAsia="ro-RO"/>
        </w:rPr>
      </w:pPr>
      <w:r w:rsidRPr="00C9133D">
        <w:rPr>
          <w:noProof/>
          <w:sz w:val="28"/>
          <w:szCs w:val="28"/>
          <w:lang w:val="en-GB" w:eastAsia="en-GB"/>
        </w:rPr>
        <w:drawing>
          <wp:inline distT="0" distB="0" distL="0" distR="0" wp14:anchorId="08D9ADDA" wp14:editId="21EF454F">
            <wp:extent cx="5943600"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75334"/>
                    <a:stretch/>
                  </pic:blipFill>
                  <pic:spPr bwMode="auto">
                    <a:xfrm>
                      <a:off x="0" y="0"/>
                      <a:ext cx="5943600" cy="857250"/>
                    </a:xfrm>
                    <a:prstGeom prst="rect">
                      <a:avLst/>
                    </a:prstGeom>
                    <a:noFill/>
                    <a:ln>
                      <a:noFill/>
                    </a:ln>
                    <a:extLst>
                      <a:ext uri="{53640926-AAD7-44D8-BBD7-CCE9431645EC}">
                        <a14:shadowObscured xmlns:a14="http://schemas.microsoft.com/office/drawing/2010/main"/>
                      </a:ext>
                    </a:extLst>
                  </pic:spPr>
                </pic:pic>
              </a:graphicData>
            </a:graphic>
          </wp:inline>
        </w:drawing>
      </w:r>
    </w:p>
    <w:p w14:paraId="50224DE1" w14:textId="77777777" w:rsidR="00321232" w:rsidRPr="00C9133D" w:rsidRDefault="00321232" w:rsidP="00AA2092">
      <w:pPr>
        <w:pStyle w:val="Heading5"/>
        <w:rPr>
          <w:sz w:val="28"/>
          <w:szCs w:val="28"/>
          <w:lang w:eastAsia="ro-RO"/>
        </w:rPr>
      </w:pPr>
    </w:p>
    <w:p w14:paraId="4F127FF0" w14:textId="77777777" w:rsidR="00321232" w:rsidRPr="00C9133D" w:rsidRDefault="00321232" w:rsidP="00AA2092">
      <w:pPr>
        <w:pStyle w:val="Heading5"/>
        <w:rPr>
          <w:sz w:val="28"/>
          <w:szCs w:val="28"/>
          <w:lang w:eastAsia="ro-RO"/>
        </w:rPr>
      </w:pPr>
    </w:p>
    <w:p w14:paraId="13C2F3CE" w14:textId="77777777" w:rsidR="00321232" w:rsidRPr="00C9133D" w:rsidRDefault="00321232" w:rsidP="00AA2092">
      <w:pPr>
        <w:pStyle w:val="Heading5"/>
        <w:rPr>
          <w:sz w:val="28"/>
          <w:szCs w:val="28"/>
          <w:lang w:eastAsia="ro-RO"/>
        </w:rPr>
      </w:pPr>
    </w:p>
    <w:p w14:paraId="390FE29B" w14:textId="77777777" w:rsidR="00321232" w:rsidRPr="00C9133D" w:rsidRDefault="00321232" w:rsidP="00AA2092">
      <w:pPr>
        <w:pStyle w:val="Heading5"/>
        <w:rPr>
          <w:sz w:val="28"/>
          <w:szCs w:val="28"/>
          <w:lang w:eastAsia="ro-RO"/>
        </w:rPr>
      </w:pPr>
    </w:p>
    <w:p w14:paraId="1047F9BC" w14:textId="77777777" w:rsidR="008D44A4" w:rsidRPr="00C9133D" w:rsidRDefault="008D44A4" w:rsidP="00AA2092">
      <w:pPr>
        <w:pStyle w:val="Heading5"/>
        <w:jc w:val="center"/>
        <w:rPr>
          <w:sz w:val="28"/>
          <w:szCs w:val="28"/>
          <w:lang w:eastAsia="ro-RO"/>
        </w:rPr>
      </w:pPr>
    </w:p>
    <w:p w14:paraId="3EA86841" w14:textId="77777777" w:rsidR="008D44A4" w:rsidRPr="00C9133D" w:rsidRDefault="008D44A4" w:rsidP="00AA2092">
      <w:pPr>
        <w:pStyle w:val="Heading5"/>
        <w:jc w:val="center"/>
        <w:rPr>
          <w:sz w:val="28"/>
          <w:szCs w:val="28"/>
          <w:lang w:eastAsia="ro-RO"/>
        </w:rPr>
      </w:pPr>
    </w:p>
    <w:p w14:paraId="317513B3" w14:textId="34446376" w:rsidR="00321232" w:rsidRPr="00C9133D" w:rsidRDefault="00321232" w:rsidP="00AA2092">
      <w:pPr>
        <w:pStyle w:val="Heading5"/>
        <w:jc w:val="center"/>
        <w:rPr>
          <w:sz w:val="28"/>
          <w:szCs w:val="28"/>
          <w:lang w:eastAsia="ro-RO"/>
        </w:rPr>
      </w:pPr>
      <w:r w:rsidRPr="00C9133D">
        <w:rPr>
          <w:sz w:val="28"/>
          <w:szCs w:val="28"/>
          <w:lang w:eastAsia="ro-RO"/>
        </w:rPr>
        <w:t>CONTRACT DE FINAN</w:t>
      </w:r>
      <w:r w:rsidR="005C2FCC" w:rsidRPr="00C9133D">
        <w:rPr>
          <w:sz w:val="28"/>
          <w:szCs w:val="28"/>
          <w:lang w:eastAsia="ro-RO"/>
        </w:rPr>
        <w:t>Ţ</w:t>
      </w:r>
      <w:r w:rsidRPr="00C9133D">
        <w:rPr>
          <w:sz w:val="28"/>
          <w:szCs w:val="28"/>
          <w:lang w:eastAsia="ro-RO"/>
        </w:rPr>
        <w:t xml:space="preserve">ARE </w:t>
      </w:r>
    </w:p>
    <w:p w14:paraId="73818720" w14:textId="77777777" w:rsidR="00321232" w:rsidRPr="00C9133D" w:rsidRDefault="00321232" w:rsidP="00AA2092">
      <w:pPr>
        <w:jc w:val="center"/>
        <w:rPr>
          <w:sz w:val="28"/>
          <w:szCs w:val="28"/>
        </w:rPr>
      </w:pPr>
    </w:p>
    <w:p w14:paraId="4B29D34E" w14:textId="77777777" w:rsidR="00321232" w:rsidRPr="00C9133D" w:rsidRDefault="00321232" w:rsidP="00AA2092">
      <w:pPr>
        <w:jc w:val="center"/>
        <w:rPr>
          <w:sz w:val="28"/>
          <w:szCs w:val="28"/>
        </w:rPr>
      </w:pPr>
    </w:p>
    <w:p w14:paraId="1E9C3AC5" w14:textId="77777777" w:rsidR="00321232" w:rsidRPr="00C9133D" w:rsidRDefault="00321232" w:rsidP="00AA2092">
      <w:pPr>
        <w:jc w:val="center"/>
        <w:rPr>
          <w:sz w:val="28"/>
          <w:szCs w:val="28"/>
        </w:rPr>
      </w:pPr>
    </w:p>
    <w:p w14:paraId="6A874C77" w14:textId="77777777" w:rsidR="00321232" w:rsidRPr="00C9133D" w:rsidRDefault="00321232" w:rsidP="00AA2092">
      <w:pPr>
        <w:jc w:val="center"/>
        <w:rPr>
          <w:b/>
          <w:sz w:val="28"/>
          <w:szCs w:val="28"/>
        </w:rPr>
      </w:pPr>
      <w:r w:rsidRPr="00C9133D">
        <w:rPr>
          <w:b/>
          <w:sz w:val="28"/>
          <w:szCs w:val="28"/>
        </w:rPr>
        <w:t>NR: __________</w:t>
      </w:r>
    </w:p>
    <w:p w14:paraId="638D5435" w14:textId="77777777" w:rsidR="00321232" w:rsidRPr="00C9133D" w:rsidRDefault="00321232" w:rsidP="00AA2092">
      <w:pPr>
        <w:jc w:val="center"/>
        <w:rPr>
          <w:b/>
          <w:sz w:val="28"/>
          <w:szCs w:val="28"/>
        </w:rPr>
      </w:pPr>
    </w:p>
    <w:p w14:paraId="3FE4736F" w14:textId="65CA3413" w:rsidR="00321232" w:rsidRPr="00C9133D" w:rsidRDefault="00321232" w:rsidP="00AA2092">
      <w:pPr>
        <w:jc w:val="center"/>
        <w:rPr>
          <w:b/>
          <w:sz w:val="28"/>
          <w:szCs w:val="28"/>
        </w:rPr>
      </w:pPr>
    </w:p>
    <w:p w14:paraId="193CBCCF" w14:textId="4A241276" w:rsidR="003F015C" w:rsidRPr="00C9133D" w:rsidRDefault="003F015C" w:rsidP="00AA2092">
      <w:pPr>
        <w:jc w:val="center"/>
        <w:rPr>
          <w:b/>
          <w:sz w:val="28"/>
          <w:szCs w:val="28"/>
        </w:rPr>
      </w:pPr>
    </w:p>
    <w:p w14:paraId="64E51AB9" w14:textId="77777777" w:rsidR="003F015C" w:rsidRPr="00C9133D" w:rsidRDefault="003F015C" w:rsidP="00AA2092">
      <w:pPr>
        <w:jc w:val="center"/>
        <w:rPr>
          <w:b/>
          <w:sz w:val="28"/>
          <w:szCs w:val="28"/>
        </w:rPr>
      </w:pPr>
    </w:p>
    <w:p w14:paraId="3A2D3EAB" w14:textId="7ED33E6F" w:rsidR="00321232" w:rsidRPr="00C9133D" w:rsidRDefault="00321232" w:rsidP="00AA2092">
      <w:pPr>
        <w:pStyle w:val="Heading5"/>
        <w:jc w:val="center"/>
        <w:rPr>
          <w:sz w:val="28"/>
          <w:szCs w:val="28"/>
          <w:lang w:eastAsia="ro-RO"/>
        </w:rPr>
      </w:pPr>
      <w:bookmarkStart w:id="0" w:name="_Ref268093034"/>
      <w:r w:rsidRPr="00C9133D">
        <w:rPr>
          <w:sz w:val="28"/>
          <w:szCs w:val="28"/>
          <w:lang w:eastAsia="ro-RO"/>
        </w:rPr>
        <w:t>BENEFICIAR</w:t>
      </w:r>
      <w:bookmarkEnd w:id="0"/>
      <w:r w:rsidRPr="00C9133D">
        <w:rPr>
          <w:sz w:val="28"/>
          <w:szCs w:val="28"/>
          <w:lang w:eastAsia="ro-RO"/>
        </w:rPr>
        <w:t>:</w:t>
      </w:r>
    </w:p>
    <w:p w14:paraId="090F3412" w14:textId="274D40E0" w:rsidR="003F015C" w:rsidRPr="00C9133D" w:rsidRDefault="003F015C" w:rsidP="003F015C">
      <w:pPr>
        <w:rPr>
          <w:sz w:val="28"/>
          <w:szCs w:val="28"/>
          <w:lang w:eastAsia="ro-RO"/>
        </w:rPr>
      </w:pPr>
    </w:p>
    <w:p w14:paraId="00EED767" w14:textId="02C7030A" w:rsidR="003F015C" w:rsidRPr="00C9133D" w:rsidRDefault="001A04BE" w:rsidP="00A634C6">
      <w:pPr>
        <w:jc w:val="center"/>
        <w:rPr>
          <w:sz w:val="28"/>
          <w:szCs w:val="28"/>
          <w:lang w:eastAsia="ro-RO"/>
        </w:rPr>
      </w:pPr>
      <w:r w:rsidRPr="00C9133D">
        <w:rPr>
          <w:b/>
          <w:sz w:val="28"/>
          <w:szCs w:val="28"/>
        </w:rPr>
        <w:t>............................</w:t>
      </w:r>
    </w:p>
    <w:p w14:paraId="63438F54" w14:textId="77777777" w:rsidR="003F2373" w:rsidRPr="00C9133D" w:rsidRDefault="003F2373" w:rsidP="003F2373">
      <w:pPr>
        <w:rPr>
          <w:sz w:val="28"/>
          <w:szCs w:val="28"/>
          <w:lang w:eastAsia="ro-RO"/>
        </w:rPr>
      </w:pPr>
    </w:p>
    <w:p w14:paraId="31DE6FB8" w14:textId="77777777" w:rsidR="00321232" w:rsidRPr="00C9133D" w:rsidRDefault="00321232" w:rsidP="00AA2092">
      <w:pPr>
        <w:pStyle w:val="CommentSubject"/>
        <w:jc w:val="center"/>
        <w:outlineLvl w:val="0"/>
        <w:rPr>
          <w:rFonts w:ascii="Times New Roman" w:hAnsi="Times New Roman"/>
          <w:bCs w:val="0"/>
          <w:sz w:val="28"/>
          <w:szCs w:val="28"/>
          <w:lang w:val="ro-RO"/>
        </w:rPr>
      </w:pPr>
      <w:r w:rsidRPr="00C9133D">
        <w:rPr>
          <w:rFonts w:ascii="Times New Roman" w:hAnsi="Times New Roman"/>
          <w:bCs w:val="0"/>
          <w:sz w:val="28"/>
          <w:szCs w:val="28"/>
          <w:lang w:val="ro-RO"/>
        </w:rPr>
        <w:t>TITLUL PROIECTULUI</w:t>
      </w:r>
      <w:r w:rsidR="003F2373" w:rsidRPr="00C9133D">
        <w:rPr>
          <w:rFonts w:ascii="Times New Roman" w:hAnsi="Times New Roman"/>
          <w:bCs w:val="0"/>
          <w:sz w:val="28"/>
          <w:szCs w:val="28"/>
          <w:lang w:val="ro-RO"/>
        </w:rPr>
        <w:t>:</w:t>
      </w:r>
    </w:p>
    <w:p w14:paraId="64911D91" w14:textId="77777777" w:rsidR="00543CF3" w:rsidRPr="00C9133D" w:rsidRDefault="00543CF3" w:rsidP="00543CF3">
      <w:pPr>
        <w:pStyle w:val="CommentText"/>
        <w:rPr>
          <w:rFonts w:ascii="Times New Roman" w:hAnsi="Times New Roman"/>
          <w:sz w:val="28"/>
          <w:szCs w:val="28"/>
          <w:lang w:val="ro-RO"/>
        </w:rPr>
      </w:pPr>
    </w:p>
    <w:p w14:paraId="2E284321" w14:textId="77777777" w:rsidR="00543CF3" w:rsidRPr="00C9133D" w:rsidRDefault="00543CF3" w:rsidP="00543CF3">
      <w:pPr>
        <w:pStyle w:val="CommentText"/>
        <w:rPr>
          <w:rFonts w:ascii="Times New Roman" w:hAnsi="Times New Roman"/>
          <w:sz w:val="28"/>
          <w:szCs w:val="28"/>
          <w:lang w:val="ro-RO"/>
        </w:rPr>
      </w:pPr>
    </w:p>
    <w:p w14:paraId="5554F5D5" w14:textId="450B82C7" w:rsidR="003F2373" w:rsidRPr="00C9133D" w:rsidRDefault="00A634C6" w:rsidP="00A634C6">
      <w:pPr>
        <w:pStyle w:val="CommentText"/>
        <w:jc w:val="center"/>
        <w:rPr>
          <w:rFonts w:ascii="Times New Roman" w:hAnsi="Times New Roman"/>
          <w:sz w:val="28"/>
          <w:szCs w:val="28"/>
          <w:lang w:val="ro-RO"/>
        </w:rPr>
      </w:pPr>
      <w:r w:rsidRPr="00C9133D">
        <w:rPr>
          <w:rFonts w:ascii="Times New Roman" w:hAnsi="Times New Roman"/>
          <w:b/>
          <w:color w:val="000000" w:themeColor="text1"/>
          <w:sz w:val="28"/>
          <w:szCs w:val="28"/>
          <w:lang w:val="ro-RO"/>
        </w:rPr>
        <w:t>„</w:t>
      </w:r>
      <w:r w:rsidR="001A04BE" w:rsidRPr="00C9133D">
        <w:rPr>
          <w:rFonts w:ascii="Times New Roman" w:hAnsi="Times New Roman"/>
          <w:b/>
          <w:color w:val="000000" w:themeColor="text1"/>
          <w:sz w:val="28"/>
          <w:szCs w:val="28"/>
          <w:lang w:val="ro-RO"/>
        </w:rPr>
        <w:t>......................................</w:t>
      </w:r>
      <w:r w:rsidRPr="00C9133D">
        <w:rPr>
          <w:rFonts w:ascii="Times New Roman" w:hAnsi="Times New Roman"/>
          <w:b/>
          <w:color w:val="000000" w:themeColor="text1"/>
          <w:sz w:val="28"/>
          <w:szCs w:val="28"/>
          <w:lang w:val="ro-RO"/>
        </w:rPr>
        <w:t>”</w:t>
      </w:r>
    </w:p>
    <w:p w14:paraId="3767D8E0" w14:textId="77777777" w:rsidR="00321232" w:rsidRPr="00C9133D" w:rsidRDefault="00321232" w:rsidP="00AA2092">
      <w:pPr>
        <w:pStyle w:val="CommentText"/>
        <w:spacing w:after="0"/>
        <w:jc w:val="center"/>
        <w:rPr>
          <w:rFonts w:ascii="Times New Roman" w:hAnsi="Times New Roman"/>
          <w:bCs/>
          <w:sz w:val="28"/>
          <w:szCs w:val="28"/>
          <w:lang w:val="ro-RO"/>
        </w:rPr>
      </w:pPr>
    </w:p>
    <w:p w14:paraId="25F7E3D1" w14:textId="77777777" w:rsidR="00321232" w:rsidRPr="00C9133D" w:rsidRDefault="00321232" w:rsidP="00AA2092">
      <w:pPr>
        <w:pStyle w:val="CommentSubject"/>
        <w:jc w:val="center"/>
        <w:outlineLvl w:val="0"/>
        <w:rPr>
          <w:rFonts w:ascii="Times New Roman" w:hAnsi="Times New Roman"/>
          <w:bCs w:val="0"/>
          <w:sz w:val="28"/>
          <w:szCs w:val="28"/>
          <w:lang w:val="ro-RO"/>
        </w:rPr>
      </w:pPr>
    </w:p>
    <w:p w14:paraId="31EB859E" w14:textId="77777777" w:rsidR="00321232" w:rsidRPr="00C9133D" w:rsidRDefault="00321232" w:rsidP="00AA2092">
      <w:pPr>
        <w:pStyle w:val="CommentText"/>
        <w:spacing w:after="0"/>
        <w:jc w:val="center"/>
        <w:rPr>
          <w:rFonts w:ascii="Times New Roman" w:hAnsi="Times New Roman"/>
          <w:sz w:val="28"/>
          <w:szCs w:val="28"/>
          <w:lang w:val="ro-RO"/>
        </w:rPr>
      </w:pPr>
    </w:p>
    <w:p w14:paraId="3371DD2F" w14:textId="77777777" w:rsidR="00321232" w:rsidRPr="00C9133D" w:rsidRDefault="00321232" w:rsidP="00AA2092">
      <w:pPr>
        <w:pStyle w:val="CommentText"/>
        <w:spacing w:after="0"/>
        <w:jc w:val="center"/>
        <w:rPr>
          <w:rFonts w:ascii="Times New Roman" w:hAnsi="Times New Roman"/>
          <w:sz w:val="28"/>
          <w:szCs w:val="28"/>
          <w:lang w:val="ro-RO"/>
        </w:rPr>
      </w:pPr>
    </w:p>
    <w:p w14:paraId="63D76F14" w14:textId="77777777" w:rsidR="00150EFD" w:rsidRPr="00C9133D" w:rsidRDefault="00321232" w:rsidP="00AA2092">
      <w:pPr>
        <w:pStyle w:val="CommentText"/>
        <w:spacing w:after="0"/>
        <w:jc w:val="center"/>
        <w:rPr>
          <w:rFonts w:ascii="Times New Roman" w:hAnsi="Times New Roman"/>
          <w:sz w:val="28"/>
          <w:szCs w:val="28"/>
          <w:lang w:val="ro-RO"/>
        </w:rPr>
      </w:pPr>
      <w:r w:rsidRPr="00C9133D">
        <w:rPr>
          <w:rFonts w:ascii="Times New Roman" w:hAnsi="Times New Roman"/>
          <w:sz w:val="28"/>
          <w:szCs w:val="28"/>
          <w:lang w:val="ro-RO"/>
        </w:rPr>
        <w:br w:type="page"/>
      </w:r>
    </w:p>
    <w:p w14:paraId="0CC5B21D" w14:textId="77777777" w:rsidR="00150EFD" w:rsidRPr="00C9133D" w:rsidRDefault="00150EFD" w:rsidP="00AA2092">
      <w:pPr>
        <w:pStyle w:val="CommentText"/>
        <w:spacing w:after="0"/>
        <w:jc w:val="center"/>
        <w:rPr>
          <w:rFonts w:ascii="Times New Roman" w:hAnsi="Times New Roman"/>
          <w:sz w:val="28"/>
          <w:szCs w:val="28"/>
          <w:lang w:val="ro-RO"/>
        </w:rPr>
      </w:pPr>
    </w:p>
    <w:p w14:paraId="10D804EB" w14:textId="77777777" w:rsidR="00C9133D" w:rsidRDefault="00C9133D" w:rsidP="00AA2092">
      <w:pPr>
        <w:pStyle w:val="CommentText"/>
        <w:spacing w:after="0"/>
        <w:jc w:val="center"/>
        <w:rPr>
          <w:rFonts w:ascii="Times New Roman" w:hAnsi="Times New Roman"/>
          <w:b/>
          <w:bCs/>
          <w:sz w:val="28"/>
          <w:szCs w:val="28"/>
          <w:lang w:val="es-ES"/>
        </w:rPr>
      </w:pPr>
    </w:p>
    <w:p w14:paraId="2919BDE3" w14:textId="77777777" w:rsidR="00C9133D" w:rsidRDefault="00C9133D" w:rsidP="00AA2092">
      <w:pPr>
        <w:pStyle w:val="CommentText"/>
        <w:spacing w:after="0"/>
        <w:jc w:val="center"/>
        <w:rPr>
          <w:rFonts w:ascii="Times New Roman" w:hAnsi="Times New Roman"/>
          <w:b/>
          <w:bCs/>
          <w:sz w:val="28"/>
          <w:szCs w:val="28"/>
          <w:lang w:val="es-ES"/>
        </w:rPr>
      </w:pPr>
    </w:p>
    <w:p w14:paraId="323F254C" w14:textId="7DCC7E64" w:rsidR="00AA2092" w:rsidRPr="00C9133D" w:rsidRDefault="00AA2092" w:rsidP="00AA2092">
      <w:pPr>
        <w:pStyle w:val="CommentText"/>
        <w:spacing w:after="0"/>
        <w:jc w:val="center"/>
        <w:rPr>
          <w:rFonts w:ascii="Times New Roman" w:hAnsi="Times New Roman"/>
          <w:b/>
          <w:bCs/>
          <w:sz w:val="28"/>
          <w:szCs w:val="28"/>
          <w:lang w:val="es-ES"/>
        </w:rPr>
      </w:pPr>
      <w:r w:rsidRPr="00C9133D">
        <w:rPr>
          <w:rFonts w:ascii="Times New Roman" w:hAnsi="Times New Roman"/>
          <w:b/>
          <w:bCs/>
          <w:sz w:val="28"/>
          <w:szCs w:val="28"/>
          <w:lang w:val="es-ES"/>
        </w:rPr>
        <w:t xml:space="preserve">CONTRACT DE FINANȚARE </w:t>
      </w:r>
    </w:p>
    <w:p w14:paraId="3B86AA8D" w14:textId="77777777" w:rsidR="001D7307" w:rsidRPr="00C9133D" w:rsidRDefault="001D7307" w:rsidP="00AA2092">
      <w:pPr>
        <w:pStyle w:val="CommentText"/>
        <w:spacing w:after="0"/>
        <w:jc w:val="center"/>
        <w:rPr>
          <w:rFonts w:ascii="Times New Roman" w:hAnsi="Times New Roman"/>
          <w:b/>
          <w:bCs/>
          <w:sz w:val="28"/>
          <w:szCs w:val="28"/>
          <w:lang w:val="es-ES"/>
        </w:rPr>
      </w:pPr>
    </w:p>
    <w:p w14:paraId="01DDE9DB" w14:textId="3417D063" w:rsidR="00DC3C8A" w:rsidRDefault="00DC3C8A" w:rsidP="00AA2092">
      <w:pPr>
        <w:autoSpaceDE w:val="0"/>
        <w:autoSpaceDN w:val="0"/>
        <w:adjustRightInd w:val="0"/>
        <w:jc w:val="both"/>
        <w:rPr>
          <w:b/>
          <w:bCs/>
          <w:sz w:val="28"/>
          <w:szCs w:val="28"/>
        </w:rPr>
      </w:pPr>
    </w:p>
    <w:p w14:paraId="41E22034" w14:textId="77777777" w:rsidR="00C9133D" w:rsidRDefault="00C9133D" w:rsidP="00AA2092">
      <w:pPr>
        <w:autoSpaceDE w:val="0"/>
        <w:autoSpaceDN w:val="0"/>
        <w:adjustRightInd w:val="0"/>
        <w:jc w:val="both"/>
        <w:rPr>
          <w:b/>
          <w:bCs/>
          <w:sz w:val="28"/>
          <w:szCs w:val="28"/>
        </w:rPr>
      </w:pPr>
    </w:p>
    <w:p w14:paraId="21274487" w14:textId="77777777" w:rsidR="00C9133D" w:rsidRPr="00C9133D" w:rsidDel="0071198E" w:rsidRDefault="00C9133D" w:rsidP="00AA2092">
      <w:pPr>
        <w:autoSpaceDE w:val="0"/>
        <w:autoSpaceDN w:val="0"/>
        <w:adjustRightInd w:val="0"/>
        <w:jc w:val="center"/>
        <w:rPr>
          <w:del w:id="1" w:author="Georgia.Pariza" w:date="2023-07-20T11:24:00Z"/>
          <w:b/>
          <w:bCs/>
          <w:sz w:val="28"/>
          <w:szCs w:val="28"/>
        </w:rPr>
      </w:pPr>
    </w:p>
    <w:p w14:paraId="3961314E" w14:textId="77777777" w:rsidR="00AA2092" w:rsidRPr="00C9133D" w:rsidRDefault="00AA2092" w:rsidP="00AA2092">
      <w:pPr>
        <w:autoSpaceDE w:val="0"/>
        <w:autoSpaceDN w:val="0"/>
        <w:adjustRightInd w:val="0"/>
        <w:jc w:val="both"/>
        <w:rPr>
          <w:sz w:val="28"/>
          <w:szCs w:val="28"/>
        </w:rPr>
      </w:pPr>
    </w:p>
    <w:p w14:paraId="60AD4066" w14:textId="49302F7F" w:rsidR="00E92077" w:rsidRPr="00C9133D" w:rsidRDefault="00E92077" w:rsidP="00E92077">
      <w:pPr>
        <w:jc w:val="both"/>
        <w:rPr>
          <w:b/>
          <w:sz w:val="28"/>
          <w:szCs w:val="28"/>
          <w:lang w:eastAsia="x-none"/>
        </w:rPr>
      </w:pPr>
      <w:r w:rsidRPr="00C9133D">
        <w:rPr>
          <w:b/>
          <w:sz w:val="28"/>
          <w:szCs w:val="28"/>
          <w:lang w:eastAsia="x-none"/>
        </w:rPr>
        <w:t>I.</w:t>
      </w:r>
      <w:r w:rsidRPr="00C9133D">
        <w:rPr>
          <w:b/>
          <w:sz w:val="28"/>
          <w:szCs w:val="28"/>
          <w:lang w:eastAsia="x-none"/>
        </w:rPr>
        <w:tab/>
      </w:r>
      <w:r w:rsidR="00DA61FB" w:rsidRPr="00C9133D">
        <w:rPr>
          <w:b/>
          <w:sz w:val="28"/>
          <w:szCs w:val="28"/>
          <w:lang w:eastAsia="x-none"/>
        </w:rPr>
        <w:t>PĂRȚILE</w:t>
      </w:r>
    </w:p>
    <w:p w14:paraId="718C6956" w14:textId="77777777" w:rsidR="00E92077" w:rsidRPr="00C9133D" w:rsidRDefault="00E92077" w:rsidP="00E92077">
      <w:pPr>
        <w:jc w:val="both"/>
        <w:rPr>
          <w:b/>
          <w:sz w:val="28"/>
          <w:szCs w:val="28"/>
          <w:lang w:eastAsia="x-none"/>
        </w:rPr>
      </w:pPr>
    </w:p>
    <w:p w14:paraId="32B1F1BE" w14:textId="7E5524B5" w:rsidR="00E92077" w:rsidRPr="00C9133D" w:rsidRDefault="00E92077" w:rsidP="00E92077">
      <w:pPr>
        <w:jc w:val="both"/>
        <w:rPr>
          <w:b/>
          <w:sz w:val="28"/>
          <w:szCs w:val="28"/>
          <w:lang w:eastAsia="x-none"/>
        </w:rPr>
      </w:pPr>
      <w:r w:rsidRPr="00C9133D">
        <w:rPr>
          <w:b/>
          <w:sz w:val="28"/>
          <w:szCs w:val="28"/>
          <w:lang w:eastAsia="x-none"/>
        </w:rPr>
        <w:t xml:space="preserve">Ministerul Energiei, în calitate de </w:t>
      </w:r>
      <w:r w:rsidR="00372D55" w:rsidRPr="00C9133D">
        <w:rPr>
          <w:b/>
          <w:sz w:val="28"/>
          <w:szCs w:val="28"/>
          <w:lang w:eastAsia="x-none"/>
        </w:rPr>
        <w:t>coordonator de reforme și/sau investiții pentru Planul Național de Redresare și Reziliență</w:t>
      </w:r>
      <w:r w:rsidR="000E4AAE" w:rsidRPr="00C9133D">
        <w:rPr>
          <w:b/>
          <w:sz w:val="28"/>
          <w:szCs w:val="28"/>
          <w:lang w:eastAsia="x-none"/>
        </w:rPr>
        <w:t xml:space="preserve"> (PNRR)</w:t>
      </w:r>
      <w:r w:rsidR="00372D55" w:rsidRPr="00C9133D">
        <w:rPr>
          <w:b/>
          <w:sz w:val="28"/>
          <w:szCs w:val="28"/>
          <w:lang w:eastAsia="x-none"/>
        </w:rPr>
        <w:t xml:space="preserve"> – Componenta 6. Energie</w:t>
      </w:r>
      <w:r w:rsidR="009300C8" w:rsidRPr="00C9133D">
        <w:rPr>
          <w:b/>
          <w:sz w:val="28"/>
          <w:szCs w:val="28"/>
          <w:lang w:eastAsia="x-none"/>
        </w:rPr>
        <w:t xml:space="preserve">, în </w:t>
      </w:r>
      <w:r w:rsidR="007E1FDA" w:rsidRPr="00C9133D">
        <w:rPr>
          <w:b/>
          <w:sz w:val="28"/>
          <w:szCs w:val="28"/>
          <w:lang w:eastAsia="x-none"/>
        </w:rPr>
        <w:t xml:space="preserve">temeiul </w:t>
      </w:r>
      <w:r w:rsidR="00ED523B" w:rsidRPr="00C9133D">
        <w:rPr>
          <w:b/>
          <w:sz w:val="28"/>
          <w:szCs w:val="28"/>
          <w:lang w:eastAsia="x-none"/>
        </w:rPr>
        <w:t xml:space="preserve">prevederilor </w:t>
      </w:r>
      <w:r w:rsidR="007E1FDA" w:rsidRPr="00C9133D">
        <w:rPr>
          <w:b/>
          <w:i/>
          <w:iCs/>
          <w:sz w:val="28"/>
          <w:szCs w:val="28"/>
          <w:lang w:eastAsia="x-none"/>
        </w:rPr>
        <w:t>Ordonanței de urgență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0B2383" w:rsidRPr="00C9133D">
        <w:rPr>
          <w:b/>
          <w:i/>
          <w:iCs/>
          <w:sz w:val="28"/>
          <w:szCs w:val="28"/>
          <w:lang w:eastAsia="x-none"/>
        </w:rPr>
        <w:t>, cu modificările și completările ulterioare</w:t>
      </w:r>
      <w:r w:rsidR="007E1FDA" w:rsidRPr="00C9133D">
        <w:rPr>
          <w:b/>
          <w:i/>
          <w:iCs/>
          <w:sz w:val="28"/>
          <w:szCs w:val="28"/>
          <w:lang w:eastAsia="x-none"/>
        </w:rPr>
        <w:t xml:space="preserve"> </w:t>
      </w:r>
      <w:r w:rsidR="007E1FDA" w:rsidRPr="00C9133D">
        <w:rPr>
          <w:b/>
          <w:sz w:val="28"/>
          <w:szCs w:val="28"/>
          <w:lang w:eastAsia="x-none"/>
        </w:rPr>
        <w:t>și în</w:t>
      </w:r>
      <w:r w:rsidR="007E1FDA" w:rsidRPr="00C9133D">
        <w:rPr>
          <w:b/>
          <w:i/>
          <w:iCs/>
          <w:sz w:val="28"/>
          <w:szCs w:val="28"/>
          <w:lang w:eastAsia="x-none"/>
        </w:rPr>
        <w:t xml:space="preserve"> </w:t>
      </w:r>
      <w:r w:rsidR="009300C8" w:rsidRPr="00C9133D">
        <w:rPr>
          <w:b/>
          <w:sz w:val="28"/>
          <w:szCs w:val="28"/>
          <w:lang w:eastAsia="x-none"/>
        </w:rPr>
        <w:t xml:space="preserve">baza prevederilor </w:t>
      </w:r>
      <w:r w:rsidR="00372D55" w:rsidRPr="00C9133D">
        <w:rPr>
          <w:b/>
          <w:i/>
          <w:iCs/>
          <w:sz w:val="28"/>
          <w:szCs w:val="28"/>
          <w:lang w:eastAsia="x-none"/>
        </w:rPr>
        <w:t>Acordului de finanțare nr.</w:t>
      </w:r>
      <w:r w:rsidR="00D24ADD" w:rsidRPr="00C9133D">
        <w:rPr>
          <w:b/>
          <w:i/>
          <w:iCs/>
          <w:sz w:val="28"/>
          <w:szCs w:val="28"/>
          <w:lang w:eastAsia="x-none"/>
        </w:rPr>
        <w:t xml:space="preserve"> </w:t>
      </w:r>
      <w:r w:rsidR="00372D55" w:rsidRPr="00C9133D">
        <w:rPr>
          <w:b/>
          <w:i/>
          <w:iCs/>
          <w:sz w:val="28"/>
          <w:szCs w:val="28"/>
          <w:lang w:eastAsia="x-none"/>
        </w:rPr>
        <w:t>26590/08.03.2022</w:t>
      </w:r>
      <w:r w:rsidR="00D24ADD" w:rsidRPr="00C9133D">
        <w:rPr>
          <w:b/>
          <w:i/>
          <w:iCs/>
          <w:sz w:val="28"/>
          <w:szCs w:val="28"/>
          <w:lang w:eastAsia="x-none"/>
        </w:rPr>
        <w:t>, încheiat între Ministerul Investițiilor și Proiectelor Europene și Ministerul Energiei,</w:t>
      </w:r>
      <w:r w:rsidR="00D24ADD" w:rsidRPr="00C9133D">
        <w:rPr>
          <w:b/>
          <w:sz w:val="28"/>
          <w:szCs w:val="28"/>
          <w:lang w:eastAsia="x-none"/>
        </w:rPr>
        <w:t xml:space="preserve"> </w:t>
      </w:r>
      <w:r w:rsidR="00D24ADD" w:rsidRPr="00C9133D">
        <w:rPr>
          <w:b/>
          <w:i/>
          <w:iCs/>
          <w:sz w:val="28"/>
          <w:szCs w:val="28"/>
          <w:lang w:eastAsia="x-none"/>
        </w:rPr>
        <w:t>privind implementarea reformelor și/sau investițiilor finanțate prin PNRR</w:t>
      </w:r>
      <w:r w:rsidRPr="00C9133D">
        <w:rPr>
          <w:b/>
          <w:i/>
          <w:iCs/>
          <w:sz w:val="28"/>
          <w:szCs w:val="28"/>
          <w:lang w:eastAsia="x-none"/>
        </w:rPr>
        <w:t>,</w:t>
      </w:r>
      <w:r w:rsidRPr="00C9133D">
        <w:rPr>
          <w:b/>
          <w:sz w:val="28"/>
          <w:szCs w:val="28"/>
          <w:lang w:eastAsia="x-none"/>
        </w:rPr>
        <w:t xml:space="preserve"> având ca sediu principal imobilul din municipiul Bucureşti, strada Academiei nr. 39-41, sectorul 1, România, telefon 0374.496.825, poștă electronică </w:t>
      </w:r>
      <w:r w:rsidRPr="00C9133D">
        <w:fldChar w:fldCharType="begin"/>
      </w:r>
      <w:r w:rsidRPr="00C9133D">
        <w:rPr>
          <w:sz w:val="28"/>
          <w:szCs w:val="28"/>
        </w:rPr>
        <w:instrText>HYPERLINK "mailto:office.cabinet@energie.gov.ro"</w:instrText>
      </w:r>
      <w:r w:rsidRPr="00C9133D">
        <w:fldChar w:fldCharType="separate"/>
      </w:r>
      <w:r w:rsidRPr="00C9133D">
        <w:rPr>
          <w:rStyle w:val="Hyperlink"/>
          <w:b/>
          <w:color w:val="auto"/>
          <w:sz w:val="28"/>
          <w:szCs w:val="28"/>
          <w:lang w:eastAsia="x-none"/>
        </w:rPr>
        <w:t>office.cabinet@energie.gov.ro</w:t>
      </w:r>
      <w:r w:rsidRPr="00C9133D">
        <w:rPr>
          <w:rStyle w:val="Hyperlink"/>
          <w:b/>
          <w:color w:val="auto"/>
          <w:sz w:val="28"/>
          <w:szCs w:val="28"/>
          <w:lang w:eastAsia="x-none"/>
        </w:rPr>
        <w:fldChar w:fldCharType="end"/>
      </w:r>
      <w:r w:rsidRPr="00C9133D">
        <w:rPr>
          <w:b/>
          <w:sz w:val="28"/>
          <w:szCs w:val="28"/>
          <w:lang w:eastAsia="x-none"/>
        </w:rPr>
        <w:t xml:space="preserve">, cod de înregistrare fiscală 43507695, reprezentat legal de domnul </w:t>
      </w:r>
      <w:r w:rsidR="00192F48" w:rsidRPr="00C9133D">
        <w:rPr>
          <w:b/>
          <w:sz w:val="28"/>
          <w:szCs w:val="28"/>
          <w:lang w:eastAsia="x-none"/>
        </w:rPr>
        <w:t>Sebastian</w:t>
      </w:r>
      <w:r w:rsidR="004D2843" w:rsidRPr="00C9133D">
        <w:rPr>
          <w:b/>
          <w:sz w:val="28"/>
          <w:szCs w:val="28"/>
          <w:lang w:eastAsia="x-none"/>
        </w:rPr>
        <w:t xml:space="preserve"> -</w:t>
      </w:r>
      <w:r w:rsidR="00192F48" w:rsidRPr="00C9133D">
        <w:rPr>
          <w:b/>
          <w:sz w:val="28"/>
          <w:szCs w:val="28"/>
          <w:lang w:eastAsia="x-none"/>
        </w:rPr>
        <w:t xml:space="preserve"> Ioan Burduja</w:t>
      </w:r>
      <w:r w:rsidRPr="00C9133D">
        <w:rPr>
          <w:b/>
          <w:sz w:val="28"/>
          <w:szCs w:val="28"/>
          <w:lang w:eastAsia="x-none"/>
        </w:rPr>
        <w:t>, ministru,</w:t>
      </w:r>
    </w:p>
    <w:p w14:paraId="6F93D645" w14:textId="77777777" w:rsidR="00E92077" w:rsidRPr="00C9133D" w:rsidRDefault="00E92077" w:rsidP="00E92077">
      <w:pPr>
        <w:jc w:val="both"/>
        <w:rPr>
          <w:b/>
          <w:sz w:val="28"/>
          <w:szCs w:val="28"/>
          <w:lang w:eastAsia="x-none"/>
        </w:rPr>
      </w:pPr>
    </w:p>
    <w:p w14:paraId="15900383" w14:textId="77777777" w:rsidR="00E92077" w:rsidRPr="00C9133D" w:rsidRDefault="00E92077" w:rsidP="00E92077">
      <w:pPr>
        <w:jc w:val="both"/>
        <w:rPr>
          <w:b/>
          <w:sz w:val="28"/>
          <w:szCs w:val="28"/>
          <w:lang w:eastAsia="x-none"/>
        </w:rPr>
      </w:pPr>
      <w:r w:rsidRPr="00C9133D">
        <w:rPr>
          <w:b/>
          <w:sz w:val="28"/>
          <w:szCs w:val="28"/>
          <w:lang w:eastAsia="x-none"/>
        </w:rPr>
        <w:t>și</w:t>
      </w:r>
    </w:p>
    <w:p w14:paraId="50E3888A" w14:textId="77777777" w:rsidR="00E92077" w:rsidRPr="00C9133D" w:rsidRDefault="00E92077" w:rsidP="00E92077">
      <w:pPr>
        <w:jc w:val="both"/>
        <w:rPr>
          <w:b/>
          <w:sz w:val="28"/>
          <w:szCs w:val="28"/>
          <w:lang w:eastAsia="x-none"/>
        </w:rPr>
      </w:pPr>
    </w:p>
    <w:p w14:paraId="7864BC34" w14:textId="77777777" w:rsidR="001A04BE" w:rsidRPr="00C9133D" w:rsidRDefault="001A04BE" w:rsidP="00E965AC">
      <w:pPr>
        <w:jc w:val="both"/>
        <w:rPr>
          <w:b/>
          <w:sz w:val="28"/>
          <w:szCs w:val="28"/>
        </w:rPr>
      </w:pPr>
      <w:r w:rsidRPr="00C9133D">
        <w:rPr>
          <w:b/>
          <w:sz w:val="28"/>
          <w:szCs w:val="28"/>
        </w:rPr>
        <w:t>........................., denumită în continuare Beneficiar, cod de identificare fiscală ...................., cu sediul în ...................., str. ................, nr. ........., județ ................, telefon ......................, poștă electronică ..................., reprezentată legal prin domnul .................., funcția ...................., în baza mandatului acordat .................... nr........ din data de .....,</w:t>
      </w:r>
    </w:p>
    <w:p w14:paraId="656121AC" w14:textId="4B9508C8" w:rsidR="00E92077" w:rsidRPr="00C9133D" w:rsidRDefault="00E92077" w:rsidP="00E92077">
      <w:pPr>
        <w:jc w:val="both"/>
        <w:rPr>
          <w:b/>
          <w:sz w:val="28"/>
          <w:szCs w:val="28"/>
        </w:rPr>
      </w:pPr>
    </w:p>
    <w:p w14:paraId="0F7F9FD4" w14:textId="77777777" w:rsidR="00CE2685" w:rsidRPr="00C9133D" w:rsidRDefault="00CE2685" w:rsidP="00E92077">
      <w:pPr>
        <w:jc w:val="both"/>
        <w:rPr>
          <w:b/>
          <w:sz w:val="28"/>
          <w:szCs w:val="28"/>
          <w:lang w:eastAsia="x-none"/>
        </w:rPr>
      </w:pPr>
    </w:p>
    <w:p w14:paraId="5A55ACFB" w14:textId="370C0A39" w:rsidR="00E92077" w:rsidRPr="00C9133D" w:rsidRDefault="00E92077" w:rsidP="00E92077">
      <w:pPr>
        <w:jc w:val="both"/>
        <w:rPr>
          <w:b/>
          <w:sz w:val="28"/>
          <w:szCs w:val="28"/>
          <w:lang w:eastAsia="x-none"/>
        </w:rPr>
      </w:pPr>
      <w:r w:rsidRPr="00C9133D">
        <w:rPr>
          <w:b/>
          <w:sz w:val="28"/>
          <w:szCs w:val="28"/>
          <w:lang w:eastAsia="x-none"/>
        </w:rPr>
        <w:t xml:space="preserve">au convenit încheierea prezentului Contract de finanțare, denumit în cele ce urmează Contract, pentru acordarea finanţării nerambursabile </w:t>
      </w:r>
      <w:r w:rsidR="002F10B6" w:rsidRPr="00C9133D">
        <w:rPr>
          <w:b/>
          <w:sz w:val="28"/>
          <w:szCs w:val="28"/>
          <w:lang w:eastAsia="x-none"/>
        </w:rPr>
        <w:t>din PNRR</w:t>
      </w:r>
      <w:r w:rsidRPr="00C9133D">
        <w:rPr>
          <w:b/>
          <w:sz w:val="28"/>
          <w:szCs w:val="28"/>
          <w:lang w:eastAsia="x-none"/>
        </w:rPr>
        <w:t>, în următoarele condiţii:</w:t>
      </w:r>
    </w:p>
    <w:p w14:paraId="23DA0FCC" w14:textId="3E5ECD6A" w:rsidR="00AA2092" w:rsidRPr="00C9133D" w:rsidDel="0071198E" w:rsidRDefault="00AA2092" w:rsidP="00AA2092">
      <w:pPr>
        <w:jc w:val="both"/>
        <w:rPr>
          <w:del w:id="2" w:author="Georgia.Pariza" w:date="2023-07-20T11:24:00Z"/>
          <w:b/>
          <w:bCs/>
          <w:iCs/>
          <w:sz w:val="28"/>
          <w:szCs w:val="28"/>
        </w:rPr>
      </w:pPr>
    </w:p>
    <w:p w14:paraId="7F9CCD30" w14:textId="77777777" w:rsidR="00DC3C8A" w:rsidRPr="00C9133D" w:rsidRDefault="00DC3C8A" w:rsidP="00AA2092">
      <w:pPr>
        <w:jc w:val="both"/>
        <w:rPr>
          <w:b/>
          <w:bCs/>
          <w:iCs/>
          <w:sz w:val="28"/>
          <w:szCs w:val="28"/>
        </w:rPr>
      </w:pPr>
    </w:p>
    <w:p w14:paraId="57B5F8A7" w14:textId="4C2DA70F" w:rsidR="00AA2092" w:rsidRPr="00C9133D" w:rsidRDefault="00DC3C8A" w:rsidP="00AA2092">
      <w:pPr>
        <w:pStyle w:val="Heading2"/>
        <w:rPr>
          <w:sz w:val="28"/>
          <w:szCs w:val="28"/>
          <w:lang w:val="ro-RO"/>
        </w:rPr>
      </w:pPr>
      <w:bookmarkStart w:id="3" w:name="_Toc171521636"/>
      <w:bookmarkStart w:id="4" w:name="_Toc171523112"/>
      <w:bookmarkStart w:id="5" w:name="_Toc424285792"/>
      <w:r w:rsidRPr="00C9133D">
        <w:rPr>
          <w:sz w:val="28"/>
          <w:szCs w:val="28"/>
          <w:lang w:val="ro-RO"/>
        </w:rPr>
        <w:t>II</w:t>
      </w:r>
      <w:r w:rsidR="00AA2092" w:rsidRPr="00C9133D">
        <w:rPr>
          <w:sz w:val="28"/>
          <w:szCs w:val="28"/>
          <w:lang w:val="ro-RO"/>
        </w:rPr>
        <w:t xml:space="preserve">. </w:t>
      </w:r>
      <w:bookmarkEnd w:id="3"/>
      <w:bookmarkEnd w:id="4"/>
      <w:bookmarkEnd w:id="5"/>
      <w:r w:rsidR="00DA61FB" w:rsidRPr="00C9133D">
        <w:rPr>
          <w:sz w:val="28"/>
          <w:szCs w:val="28"/>
          <w:lang w:val="ro-RO"/>
        </w:rPr>
        <w:t>PRECIZĂRI PREALABILE</w:t>
      </w:r>
    </w:p>
    <w:p w14:paraId="7B110E28" w14:textId="77777777" w:rsidR="00AA2092" w:rsidRPr="00C9133D" w:rsidRDefault="00AA2092" w:rsidP="00AA2092">
      <w:pPr>
        <w:pStyle w:val="Head2-Alin"/>
        <w:numPr>
          <w:ilvl w:val="0"/>
          <w:numId w:val="0"/>
        </w:numPr>
        <w:tabs>
          <w:tab w:val="right" w:pos="9000"/>
        </w:tabs>
        <w:spacing w:before="0" w:after="0"/>
        <w:ind w:left="567"/>
        <w:rPr>
          <w:rFonts w:ascii="Times New Roman" w:hAnsi="Times New Roman"/>
          <w:sz w:val="28"/>
          <w:szCs w:val="28"/>
        </w:rPr>
      </w:pPr>
    </w:p>
    <w:p w14:paraId="58591F86" w14:textId="77777777" w:rsidR="00AA2092" w:rsidRPr="00C9133D" w:rsidRDefault="00AA2092" w:rsidP="007D75F3">
      <w:pPr>
        <w:pStyle w:val="Head2-Alin"/>
        <w:numPr>
          <w:ilvl w:val="0"/>
          <w:numId w:val="10"/>
        </w:numPr>
        <w:tabs>
          <w:tab w:val="clear" w:pos="2880"/>
          <w:tab w:val="right" w:pos="426"/>
        </w:tabs>
        <w:spacing w:before="0" w:after="0"/>
        <w:ind w:left="426"/>
        <w:rPr>
          <w:rFonts w:ascii="Times New Roman" w:hAnsi="Times New Roman"/>
          <w:sz w:val="28"/>
          <w:szCs w:val="28"/>
        </w:rPr>
      </w:pPr>
      <w:r w:rsidRPr="00C9133D">
        <w:rPr>
          <w:rFonts w:ascii="Times New Roman" w:hAnsi="Times New Roman"/>
          <w:sz w:val="28"/>
          <w:szCs w:val="28"/>
        </w:rPr>
        <w:t>În prezentul Contract, cu excepţia situaţiilor când contextul cere altfel sau a unei prevederi contrare:</w:t>
      </w:r>
    </w:p>
    <w:p w14:paraId="6E1B2F6B" w14:textId="77777777" w:rsidR="00AA2092" w:rsidRPr="00C9133D" w:rsidRDefault="00AA2092" w:rsidP="007D75F3">
      <w:pPr>
        <w:pStyle w:val="Listcolorat-Accentuare11"/>
        <w:numPr>
          <w:ilvl w:val="0"/>
          <w:numId w:val="9"/>
        </w:numPr>
        <w:autoSpaceDE w:val="0"/>
        <w:autoSpaceDN w:val="0"/>
        <w:adjustRightInd w:val="0"/>
        <w:ind w:left="450" w:firstLine="0"/>
        <w:contextualSpacing w:val="0"/>
        <w:jc w:val="both"/>
        <w:rPr>
          <w:sz w:val="28"/>
          <w:szCs w:val="28"/>
        </w:rPr>
      </w:pPr>
      <w:r w:rsidRPr="00C9133D">
        <w:rPr>
          <w:sz w:val="28"/>
          <w:szCs w:val="28"/>
        </w:rPr>
        <w:t>cuvintele care indică singularul includ şi pluralul, iar cuvintele care indică pluralul includ şi singularul;</w:t>
      </w:r>
    </w:p>
    <w:p w14:paraId="23F7109D" w14:textId="77777777" w:rsidR="00AA2092" w:rsidRPr="00C9133D" w:rsidRDefault="00AA2092" w:rsidP="007D75F3">
      <w:pPr>
        <w:pStyle w:val="Listcolorat-Accentuare11"/>
        <w:numPr>
          <w:ilvl w:val="0"/>
          <w:numId w:val="9"/>
        </w:numPr>
        <w:autoSpaceDE w:val="0"/>
        <w:autoSpaceDN w:val="0"/>
        <w:adjustRightInd w:val="0"/>
        <w:ind w:left="851" w:hanging="425"/>
        <w:contextualSpacing w:val="0"/>
        <w:jc w:val="both"/>
        <w:rPr>
          <w:sz w:val="28"/>
          <w:szCs w:val="28"/>
        </w:rPr>
      </w:pPr>
      <w:r w:rsidRPr="00C9133D">
        <w:rPr>
          <w:sz w:val="28"/>
          <w:szCs w:val="28"/>
        </w:rPr>
        <w:lastRenderedPageBreak/>
        <w:t>cuvintele care indică un gen includ toate genurile;</w:t>
      </w:r>
    </w:p>
    <w:p w14:paraId="58450A82" w14:textId="77777777" w:rsidR="00AA2092" w:rsidRPr="00C9133D" w:rsidRDefault="00AA2092" w:rsidP="007D75F3">
      <w:pPr>
        <w:pStyle w:val="Listcolorat-Accentuare11"/>
        <w:numPr>
          <w:ilvl w:val="0"/>
          <w:numId w:val="9"/>
        </w:numPr>
        <w:autoSpaceDE w:val="0"/>
        <w:autoSpaceDN w:val="0"/>
        <w:adjustRightInd w:val="0"/>
        <w:ind w:left="851" w:hanging="425"/>
        <w:contextualSpacing w:val="0"/>
        <w:jc w:val="both"/>
        <w:rPr>
          <w:sz w:val="28"/>
          <w:szCs w:val="28"/>
        </w:rPr>
      </w:pPr>
      <w:r w:rsidRPr="00C9133D">
        <w:rPr>
          <w:sz w:val="28"/>
          <w:szCs w:val="28"/>
        </w:rPr>
        <w:t>termenul „zi” reprezintă zi calendaristică dacă nu se specifică altfel</w:t>
      </w:r>
      <w:r w:rsidR="006B4E55" w:rsidRPr="00C9133D">
        <w:rPr>
          <w:sz w:val="28"/>
          <w:szCs w:val="28"/>
        </w:rPr>
        <w:t>.</w:t>
      </w:r>
    </w:p>
    <w:p w14:paraId="6BB11542" w14:textId="77777777" w:rsidR="00AA2092" w:rsidRPr="00C9133D" w:rsidRDefault="00AA2092" w:rsidP="007D75F3">
      <w:pPr>
        <w:pStyle w:val="Head2-Alin"/>
        <w:numPr>
          <w:ilvl w:val="0"/>
          <w:numId w:val="10"/>
        </w:numPr>
        <w:tabs>
          <w:tab w:val="clear" w:pos="2880"/>
          <w:tab w:val="right" w:pos="426"/>
        </w:tabs>
        <w:spacing w:before="0" w:after="0"/>
        <w:ind w:left="426"/>
        <w:rPr>
          <w:rFonts w:ascii="Times New Roman" w:hAnsi="Times New Roman"/>
          <w:sz w:val="28"/>
          <w:szCs w:val="28"/>
        </w:rPr>
      </w:pPr>
      <w:r w:rsidRPr="00C9133D">
        <w:rPr>
          <w:rFonts w:ascii="Times New Roman" w:hAnsi="Times New Roman"/>
          <w:sz w:val="28"/>
          <w:szCs w:val="28"/>
        </w:rPr>
        <w:t>Trimiterile la actele normative includ și modificările și completările ulterioare ale acestora, precum și  orice alte acte normative subsecvente.</w:t>
      </w:r>
    </w:p>
    <w:p w14:paraId="038984BC" w14:textId="77777777" w:rsidR="00AA2092" w:rsidRPr="00C9133D" w:rsidRDefault="00AA2092" w:rsidP="007D75F3">
      <w:pPr>
        <w:pStyle w:val="Head2-Alin"/>
        <w:numPr>
          <w:ilvl w:val="0"/>
          <w:numId w:val="10"/>
        </w:numPr>
        <w:tabs>
          <w:tab w:val="clear" w:pos="2880"/>
          <w:tab w:val="right" w:pos="426"/>
        </w:tabs>
        <w:spacing w:before="0" w:after="0"/>
        <w:ind w:left="426"/>
        <w:rPr>
          <w:rFonts w:ascii="Times New Roman" w:hAnsi="Times New Roman"/>
          <w:sz w:val="28"/>
          <w:szCs w:val="28"/>
        </w:rPr>
      </w:pPr>
      <w:r w:rsidRPr="00C9133D">
        <w:rPr>
          <w:rFonts w:ascii="Times New Roman" w:hAnsi="Times New Roman"/>
          <w:sz w:val="28"/>
          <w:szCs w:val="28"/>
        </w:rPr>
        <w:t>În cazul în care oricare dintre prevederile prezentului Contract este sau devine nulă, invalidă sau neexecutabilă</w:t>
      </w:r>
      <w:r w:rsidR="001344EC" w:rsidRPr="00C9133D">
        <w:rPr>
          <w:rFonts w:ascii="Times New Roman" w:hAnsi="Times New Roman"/>
          <w:sz w:val="28"/>
          <w:szCs w:val="28"/>
        </w:rPr>
        <w:t>,</w:t>
      </w:r>
      <w:r w:rsidRPr="00C9133D">
        <w:rPr>
          <w:rFonts w:ascii="Times New Roman" w:hAnsi="Times New Roman"/>
          <w:sz w:val="28"/>
          <w:szCs w:val="28"/>
        </w:rPr>
        <w:t xml:space="preserve"> conform legii, legalitatea, valabilitatea și posibilitatea de 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C9133D" w:rsidRDefault="00AA2092" w:rsidP="007D75F3">
      <w:pPr>
        <w:pStyle w:val="Head2-Alin"/>
        <w:numPr>
          <w:ilvl w:val="0"/>
          <w:numId w:val="10"/>
        </w:numPr>
        <w:tabs>
          <w:tab w:val="clear" w:pos="2880"/>
          <w:tab w:val="right" w:pos="426"/>
        </w:tabs>
        <w:spacing w:before="0" w:after="0"/>
        <w:ind w:left="426"/>
        <w:rPr>
          <w:rFonts w:ascii="Times New Roman" w:hAnsi="Times New Roman"/>
          <w:sz w:val="28"/>
          <w:szCs w:val="28"/>
        </w:rPr>
      </w:pPr>
      <w:r w:rsidRPr="00C9133D">
        <w:rPr>
          <w:rFonts w:ascii="Times New Roman" w:hAnsi="Times New Roman"/>
          <w:sz w:val="28"/>
          <w:szCs w:val="28"/>
        </w:rPr>
        <w:t xml:space="preserve">În înțelesul prezentului Contract, atunci când există și parteneri, drepturile și obligațiile beneficiarilor revin și partenerilor; </w:t>
      </w:r>
    </w:p>
    <w:p w14:paraId="67392FAD" w14:textId="77777777" w:rsidR="00AC21ED" w:rsidRPr="00C9133D" w:rsidRDefault="00AA2092" w:rsidP="007D75F3">
      <w:pPr>
        <w:pStyle w:val="Head2-Alin"/>
        <w:numPr>
          <w:ilvl w:val="0"/>
          <w:numId w:val="10"/>
        </w:numPr>
        <w:tabs>
          <w:tab w:val="clear" w:pos="2880"/>
          <w:tab w:val="right" w:pos="426"/>
        </w:tabs>
        <w:spacing w:before="0" w:after="0"/>
        <w:ind w:left="426"/>
        <w:rPr>
          <w:rFonts w:ascii="Times New Roman" w:hAnsi="Times New Roman"/>
          <w:sz w:val="28"/>
          <w:szCs w:val="28"/>
        </w:rPr>
      </w:pPr>
      <w:r w:rsidRPr="00C9133D">
        <w:rPr>
          <w:rFonts w:ascii="Times New Roman" w:hAnsi="Times New Roman"/>
          <w:sz w:val="28"/>
          <w:szCs w:val="28"/>
        </w:rPr>
        <w:t>Finanţarea nerambursabilă acordată Beneficiarului este stabilită în termenii şi condiţiile prezentului Contract.</w:t>
      </w:r>
    </w:p>
    <w:p w14:paraId="4076CF3E" w14:textId="3C47BB44" w:rsidR="00717560" w:rsidRPr="00C9133D" w:rsidRDefault="007D75F3" w:rsidP="007D75F3">
      <w:pPr>
        <w:pStyle w:val="Head2-Alin"/>
        <w:numPr>
          <w:ilvl w:val="0"/>
          <w:numId w:val="10"/>
        </w:numPr>
        <w:tabs>
          <w:tab w:val="clear" w:pos="2880"/>
          <w:tab w:val="right" w:pos="426"/>
        </w:tabs>
        <w:spacing w:before="0" w:after="0"/>
        <w:ind w:left="426"/>
        <w:rPr>
          <w:rFonts w:ascii="Times New Roman" w:hAnsi="Times New Roman"/>
          <w:sz w:val="28"/>
          <w:szCs w:val="28"/>
        </w:rPr>
      </w:pPr>
      <w:r w:rsidRPr="00C9133D">
        <w:rPr>
          <w:rFonts w:ascii="Times New Roman" w:hAnsi="Times New Roman"/>
          <w:sz w:val="28"/>
          <w:szCs w:val="28"/>
        </w:rPr>
        <w:t>Finanțarea proiectului constituie ajutor de stat acordat în conformitate cu prevederile Comunicării Comisiei - Orientări privind ajutorul de stat pentru climă, protecția mediului și energie 2022, ale Ghidului specific – Condiții Specifice de accesare a finanțării din fonduri europene aferente PNRR „Sprijinirea investițiilor în noi capacități de producere a energiei electrice din surse regenerabile de energie eoliană și solară, cu sau fără instalații de stocare integrate”, aprobat prin Ordinul ministrului energiei nr. 282/30.03.2022, cu modificările și completările ulterioare și în conformitate cu prevederile Schemei de ajutor de stat având ca obiectiv sprijinirea investițiilor destinate instalării de noi capacități de producere a energiei electrice din surse regenerabile de energie eoliană și solară, cu sau fără instalații de stocare integrate, aprobată prin Ordinul ministrului energiei nr. 281/30.03.2022.</w:t>
      </w:r>
    </w:p>
    <w:p w14:paraId="69424062" w14:textId="2B7C6F67" w:rsidR="00CD305C" w:rsidRPr="00C9133D" w:rsidRDefault="00CD305C" w:rsidP="00CD305C">
      <w:pPr>
        <w:pStyle w:val="Head2-Alin"/>
        <w:numPr>
          <w:ilvl w:val="0"/>
          <w:numId w:val="0"/>
        </w:numPr>
        <w:tabs>
          <w:tab w:val="clear" w:pos="2880"/>
          <w:tab w:val="right" w:pos="426"/>
        </w:tabs>
        <w:spacing w:before="0" w:after="0"/>
        <w:ind w:left="426"/>
        <w:rPr>
          <w:rFonts w:ascii="Times New Roman" w:hAnsi="Times New Roman"/>
          <w:sz w:val="28"/>
          <w:szCs w:val="28"/>
        </w:rPr>
      </w:pPr>
    </w:p>
    <w:p w14:paraId="5FCA986F" w14:textId="77777777" w:rsidR="002B29F7" w:rsidRPr="00C9133D" w:rsidRDefault="002B29F7" w:rsidP="00CD305C">
      <w:pPr>
        <w:pStyle w:val="Head2-Alin"/>
        <w:numPr>
          <w:ilvl w:val="0"/>
          <w:numId w:val="0"/>
        </w:numPr>
        <w:tabs>
          <w:tab w:val="clear" w:pos="2880"/>
          <w:tab w:val="right" w:pos="426"/>
        </w:tabs>
        <w:spacing w:before="0" w:after="0"/>
        <w:ind w:left="426"/>
        <w:rPr>
          <w:rFonts w:ascii="Times New Roman" w:hAnsi="Times New Roman"/>
          <w:sz w:val="28"/>
          <w:szCs w:val="28"/>
        </w:rPr>
      </w:pPr>
    </w:p>
    <w:p w14:paraId="4207FECC" w14:textId="234A0620" w:rsidR="00AA2092" w:rsidRPr="00C9133D" w:rsidRDefault="002C525F" w:rsidP="00AA2092">
      <w:pPr>
        <w:rPr>
          <w:b/>
          <w:sz w:val="28"/>
          <w:szCs w:val="28"/>
        </w:rPr>
      </w:pPr>
      <w:r w:rsidRPr="00C9133D">
        <w:rPr>
          <w:b/>
          <w:sz w:val="28"/>
          <w:szCs w:val="28"/>
        </w:rPr>
        <w:t xml:space="preserve">CAPITOLUL I -  OBIECTUL, DURATA SI VALOAREA </w:t>
      </w:r>
      <w:r w:rsidR="00144AC0" w:rsidRPr="00C9133D">
        <w:rPr>
          <w:b/>
          <w:sz w:val="28"/>
          <w:szCs w:val="28"/>
        </w:rPr>
        <w:t>PROIECTULUI</w:t>
      </w:r>
    </w:p>
    <w:p w14:paraId="6975D504" w14:textId="77777777" w:rsidR="002C525F" w:rsidRPr="00C9133D" w:rsidRDefault="002C525F" w:rsidP="00AA2092">
      <w:pPr>
        <w:rPr>
          <w:b/>
          <w:sz w:val="28"/>
          <w:szCs w:val="28"/>
        </w:rPr>
      </w:pPr>
    </w:p>
    <w:p w14:paraId="47C6A091" w14:textId="77777777" w:rsidR="00AA2092" w:rsidRPr="00C9133D" w:rsidRDefault="00AA2092" w:rsidP="00AA2092">
      <w:pPr>
        <w:pStyle w:val="Heading2"/>
        <w:rPr>
          <w:sz w:val="28"/>
          <w:szCs w:val="28"/>
          <w:lang w:val="ro-RO"/>
        </w:rPr>
      </w:pPr>
      <w:bookmarkStart w:id="6" w:name="_Toc171401872"/>
      <w:bookmarkStart w:id="7" w:name="_Toc171521638"/>
      <w:bookmarkStart w:id="8" w:name="_Toc171523114"/>
      <w:bookmarkStart w:id="9" w:name="_Toc424285794"/>
      <w:r w:rsidRPr="00C9133D">
        <w:rPr>
          <w:sz w:val="28"/>
          <w:szCs w:val="28"/>
          <w:lang w:val="ro-RO"/>
        </w:rPr>
        <w:t xml:space="preserve">Articolul 1 - Obiectul </w:t>
      </w:r>
      <w:bookmarkEnd w:id="6"/>
      <w:bookmarkEnd w:id="7"/>
      <w:bookmarkEnd w:id="8"/>
      <w:r w:rsidRPr="00C9133D">
        <w:rPr>
          <w:sz w:val="28"/>
          <w:szCs w:val="28"/>
          <w:lang w:val="ro-RO"/>
        </w:rPr>
        <w:t xml:space="preserve">Contractului </w:t>
      </w:r>
      <w:bookmarkEnd w:id="9"/>
    </w:p>
    <w:p w14:paraId="2A0AA6F4" w14:textId="77777777" w:rsidR="00AA2092" w:rsidRPr="00C9133D" w:rsidRDefault="00AA2092" w:rsidP="00AA2092">
      <w:pPr>
        <w:autoSpaceDE w:val="0"/>
        <w:autoSpaceDN w:val="0"/>
        <w:adjustRightInd w:val="0"/>
        <w:jc w:val="both"/>
        <w:rPr>
          <w:sz w:val="28"/>
          <w:szCs w:val="28"/>
        </w:rPr>
      </w:pPr>
    </w:p>
    <w:p w14:paraId="75B3B508" w14:textId="4D5A0C33" w:rsidR="002A49A4" w:rsidRPr="00C9133D" w:rsidRDefault="00AA2092" w:rsidP="007D75F3">
      <w:pPr>
        <w:pStyle w:val="ListParagraph"/>
        <w:numPr>
          <w:ilvl w:val="1"/>
          <w:numId w:val="3"/>
        </w:numPr>
        <w:tabs>
          <w:tab w:val="clear" w:pos="540"/>
        </w:tabs>
        <w:ind w:left="450"/>
        <w:jc w:val="both"/>
        <w:rPr>
          <w:sz w:val="28"/>
          <w:szCs w:val="28"/>
        </w:rPr>
      </w:pPr>
      <w:bookmarkStart w:id="10" w:name="_Ref294096244"/>
      <w:r w:rsidRPr="00C9133D">
        <w:rPr>
          <w:sz w:val="28"/>
          <w:szCs w:val="28"/>
        </w:rPr>
        <w:t xml:space="preserve">Obiectul </w:t>
      </w:r>
      <w:r w:rsidR="00FB09AA" w:rsidRPr="00C9133D">
        <w:rPr>
          <w:sz w:val="28"/>
          <w:szCs w:val="28"/>
        </w:rPr>
        <w:t xml:space="preserve">prezentului </w:t>
      </w:r>
      <w:r w:rsidRPr="00C9133D">
        <w:rPr>
          <w:sz w:val="28"/>
          <w:szCs w:val="28"/>
        </w:rPr>
        <w:t xml:space="preserve">Contract îl reprezintă acordarea </w:t>
      </w:r>
      <w:r w:rsidR="002B27E3" w:rsidRPr="00C9133D">
        <w:rPr>
          <w:sz w:val="28"/>
          <w:szCs w:val="28"/>
        </w:rPr>
        <w:t xml:space="preserve">de către Ministerul Energiei a </w:t>
      </w:r>
      <w:r w:rsidRPr="00C9133D">
        <w:rPr>
          <w:sz w:val="28"/>
          <w:szCs w:val="28"/>
        </w:rPr>
        <w:t xml:space="preserve">finanţării nerambursabile </w:t>
      </w:r>
      <w:bookmarkEnd w:id="10"/>
      <w:r w:rsidR="002A49A4" w:rsidRPr="00C9133D">
        <w:rPr>
          <w:sz w:val="28"/>
          <w:szCs w:val="28"/>
        </w:rPr>
        <w:t xml:space="preserve">din </w:t>
      </w:r>
      <w:r w:rsidR="00372D55" w:rsidRPr="00C9133D">
        <w:rPr>
          <w:sz w:val="28"/>
          <w:szCs w:val="28"/>
        </w:rPr>
        <w:t>PNRR</w:t>
      </w:r>
      <w:r w:rsidR="002A49A4" w:rsidRPr="00C9133D">
        <w:rPr>
          <w:sz w:val="28"/>
          <w:szCs w:val="28"/>
        </w:rPr>
        <w:t>, pentru implementarea Proiectului intitulat: „</w:t>
      </w:r>
      <w:ins w:id="11" w:author="Georgia.Pariza" w:date="2023-07-19T10:38:00Z">
        <w:r w:rsidR="007E146B" w:rsidRPr="00C9133D">
          <w:rPr>
            <w:sz w:val="28"/>
            <w:szCs w:val="28"/>
          </w:rPr>
          <w:t>....................</w:t>
        </w:r>
      </w:ins>
      <w:r w:rsidR="002A49A4" w:rsidRPr="00C9133D">
        <w:rPr>
          <w:sz w:val="28"/>
          <w:szCs w:val="28"/>
        </w:rPr>
        <w:t xml:space="preserve">”, denumit în continuare Proiect, pe durata stabilită și în conformitate cu obligațiile asumate prin prezentul Contract, inclusiv </w:t>
      </w:r>
      <w:r w:rsidR="006C7FF6" w:rsidRPr="00C9133D">
        <w:rPr>
          <w:sz w:val="28"/>
          <w:szCs w:val="28"/>
        </w:rPr>
        <w:t>a</w:t>
      </w:r>
      <w:r w:rsidR="002A49A4" w:rsidRPr="00C9133D">
        <w:rPr>
          <w:sz w:val="28"/>
          <w:szCs w:val="28"/>
        </w:rPr>
        <w:t>nexele care fac parte integrantă din acesta.</w:t>
      </w:r>
    </w:p>
    <w:p w14:paraId="2DFB088C" w14:textId="5E5FB137" w:rsidR="007D75F3" w:rsidRPr="00C9133D" w:rsidRDefault="007D75F3" w:rsidP="007D75F3">
      <w:pPr>
        <w:pStyle w:val="ListParagraph"/>
        <w:numPr>
          <w:ilvl w:val="1"/>
          <w:numId w:val="3"/>
        </w:numPr>
        <w:tabs>
          <w:tab w:val="clear" w:pos="540"/>
        </w:tabs>
        <w:ind w:left="450"/>
        <w:jc w:val="both"/>
        <w:rPr>
          <w:sz w:val="28"/>
          <w:szCs w:val="28"/>
        </w:rPr>
      </w:pPr>
      <w:r w:rsidRPr="00C9133D">
        <w:rPr>
          <w:sz w:val="28"/>
          <w:szCs w:val="28"/>
        </w:rPr>
        <w:t>Proiectul care face obiectul prezentului Contract este prezentat în Anexa nr. 1 – Oferta de finanțare.</w:t>
      </w:r>
    </w:p>
    <w:p w14:paraId="62508F7A" w14:textId="4AE671EC" w:rsidR="007D75F3" w:rsidRPr="00C9133D" w:rsidRDefault="007D75F3" w:rsidP="007D75F3">
      <w:pPr>
        <w:pStyle w:val="ListParagraph"/>
        <w:numPr>
          <w:ilvl w:val="1"/>
          <w:numId w:val="3"/>
        </w:numPr>
        <w:tabs>
          <w:tab w:val="clear" w:pos="540"/>
        </w:tabs>
        <w:ind w:left="450"/>
        <w:jc w:val="both"/>
        <w:rPr>
          <w:sz w:val="28"/>
          <w:szCs w:val="28"/>
        </w:rPr>
      </w:pPr>
      <w:r w:rsidRPr="00C9133D">
        <w:rPr>
          <w:sz w:val="28"/>
          <w:szCs w:val="28"/>
        </w:rPr>
        <w:t>Beneficiarul va fi singurul răspunzător în faţa Ministerului Energiei pentru implementarea Proiectului în condițiile prezentului Contract și pentru atingerea indicatorilor Proiectului, astfel cum sunt prevăzuți în Anexa nr.1 – Oferta de finanțare.</w:t>
      </w:r>
    </w:p>
    <w:p w14:paraId="447A84AD" w14:textId="4FDAEBAA" w:rsidR="0060366D" w:rsidRPr="00C9133D" w:rsidRDefault="007D75F3" w:rsidP="007D75F3">
      <w:pPr>
        <w:pStyle w:val="ListParagraph"/>
        <w:numPr>
          <w:ilvl w:val="1"/>
          <w:numId w:val="3"/>
        </w:numPr>
        <w:tabs>
          <w:tab w:val="clear" w:pos="540"/>
        </w:tabs>
        <w:ind w:left="450"/>
        <w:jc w:val="both"/>
        <w:rPr>
          <w:sz w:val="28"/>
          <w:szCs w:val="28"/>
        </w:rPr>
      </w:pPr>
      <w:r w:rsidRPr="00C9133D">
        <w:rPr>
          <w:sz w:val="28"/>
          <w:szCs w:val="28"/>
        </w:rPr>
        <w:t>Ministerul Energiei se angajează să plătească finanțarea nerambursabilă, la termenele și în condițiile prevăzute în prezentul contract și în conformitate cu legislația națională și europeană aplicabilă.</w:t>
      </w:r>
    </w:p>
    <w:p w14:paraId="3AA99DFE" w14:textId="7A46C83E" w:rsidR="00681327" w:rsidRPr="00C9133D" w:rsidRDefault="00681327" w:rsidP="00681327">
      <w:pPr>
        <w:ind w:left="630"/>
        <w:jc w:val="both"/>
        <w:rPr>
          <w:sz w:val="28"/>
          <w:szCs w:val="28"/>
        </w:rPr>
      </w:pPr>
    </w:p>
    <w:p w14:paraId="087CDE46" w14:textId="77777777" w:rsidR="002B29F7" w:rsidRPr="00C9133D" w:rsidRDefault="002B29F7" w:rsidP="00681327">
      <w:pPr>
        <w:ind w:left="630"/>
        <w:jc w:val="both"/>
        <w:rPr>
          <w:sz w:val="28"/>
          <w:szCs w:val="28"/>
        </w:rPr>
      </w:pPr>
    </w:p>
    <w:p w14:paraId="6C720D2D" w14:textId="3DF0C4CE" w:rsidR="00AA2092" w:rsidRPr="00C9133D" w:rsidRDefault="00AA2092" w:rsidP="007D75F3">
      <w:pPr>
        <w:overflowPunct w:val="0"/>
        <w:autoSpaceDE w:val="0"/>
        <w:autoSpaceDN w:val="0"/>
        <w:adjustRightInd w:val="0"/>
        <w:rPr>
          <w:b/>
          <w:sz w:val="28"/>
          <w:szCs w:val="28"/>
        </w:rPr>
      </w:pPr>
      <w:r w:rsidRPr="00C9133D">
        <w:rPr>
          <w:b/>
          <w:sz w:val="28"/>
          <w:szCs w:val="28"/>
        </w:rPr>
        <w:t>Articolul 2 – Durata contractului</w:t>
      </w:r>
      <w:r w:rsidR="006547A1" w:rsidRPr="00C9133D">
        <w:rPr>
          <w:b/>
          <w:sz w:val="28"/>
          <w:szCs w:val="28"/>
        </w:rPr>
        <w:t>, perioada de durabilitate</w:t>
      </w:r>
      <w:r w:rsidRPr="00C9133D">
        <w:rPr>
          <w:b/>
          <w:sz w:val="28"/>
          <w:szCs w:val="28"/>
        </w:rPr>
        <w:t xml:space="preserve"> şi perioada de implementare a proiectului</w:t>
      </w:r>
    </w:p>
    <w:p w14:paraId="6E707526" w14:textId="77777777" w:rsidR="00AA2092" w:rsidRPr="00C9133D" w:rsidRDefault="00AA2092" w:rsidP="00855CF5">
      <w:pPr>
        <w:ind w:firstLine="90"/>
        <w:rPr>
          <w:sz w:val="28"/>
          <w:szCs w:val="28"/>
        </w:rPr>
      </w:pPr>
    </w:p>
    <w:p w14:paraId="6B4B321B" w14:textId="335C7004" w:rsidR="005B3A7A" w:rsidRPr="00C9133D" w:rsidRDefault="00F24F7B" w:rsidP="007D75F3">
      <w:pPr>
        <w:pStyle w:val="ListParagraph"/>
        <w:numPr>
          <w:ilvl w:val="0"/>
          <w:numId w:val="30"/>
        </w:numPr>
        <w:tabs>
          <w:tab w:val="left" w:pos="450"/>
        </w:tabs>
        <w:ind w:left="450"/>
        <w:jc w:val="both"/>
        <w:rPr>
          <w:sz w:val="28"/>
          <w:szCs w:val="28"/>
        </w:rPr>
      </w:pPr>
      <w:r w:rsidRPr="00C9133D">
        <w:rPr>
          <w:sz w:val="28"/>
          <w:szCs w:val="28"/>
        </w:rPr>
        <w:t xml:space="preserve">Prezentul </w:t>
      </w:r>
      <w:r w:rsidR="00AA2092" w:rsidRPr="00C9133D">
        <w:rPr>
          <w:sz w:val="28"/>
          <w:szCs w:val="28"/>
        </w:rPr>
        <w:t xml:space="preserve">Contract </w:t>
      </w:r>
      <w:r w:rsidR="00A351F3" w:rsidRPr="00C9133D">
        <w:rPr>
          <w:sz w:val="28"/>
          <w:szCs w:val="28"/>
        </w:rPr>
        <w:t>intr</w:t>
      </w:r>
      <w:r w:rsidR="00A85AEE" w:rsidRPr="00C9133D">
        <w:rPr>
          <w:sz w:val="28"/>
          <w:szCs w:val="28"/>
        </w:rPr>
        <w:t>ă</w:t>
      </w:r>
      <w:r w:rsidR="00A351F3" w:rsidRPr="00C9133D">
        <w:rPr>
          <w:sz w:val="28"/>
          <w:szCs w:val="28"/>
        </w:rPr>
        <w:t xml:space="preserve"> </w:t>
      </w:r>
      <w:r w:rsidR="006958B1" w:rsidRPr="00C9133D">
        <w:rPr>
          <w:sz w:val="28"/>
          <w:szCs w:val="28"/>
        </w:rPr>
        <w:t>î</w:t>
      </w:r>
      <w:r w:rsidR="00A351F3" w:rsidRPr="00C9133D">
        <w:rPr>
          <w:sz w:val="28"/>
          <w:szCs w:val="28"/>
        </w:rPr>
        <w:t xml:space="preserve">n vigoare </w:t>
      </w:r>
      <w:r w:rsidR="006958B1" w:rsidRPr="00C9133D">
        <w:rPr>
          <w:sz w:val="28"/>
          <w:szCs w:val="28"/>
        </w:rPr>
        <w:t>ș</w:t>
      </w:r>
      <w:r w:rsidR="00A351F3" w:rsidRPr="00C9133D">
        <w:rPr>
          <w:sz w:val="28"/>
          <w:szCs w:val="28"/>
        </w:rPr>
        <w:t xml:space="preserve">i </w:t>
      </w:r>
      <w:r w:rsidR="00AA2092" w:rsidRPr="00C9133D">
        <w:rPr>
          <w:sz w:val="28"/>
          <w:szCs w:val="28"/>
        </w:rPr>
        <w:t xml:space="preserve">produce efecte </w:t>
      </w:r>
      <w:r w:rsidRPr="00C9133D">
        <w:rPr>
          <w:sz w:val="28"/>
          <w:szCs w:val="28"/>
        </w:rPr>
        <w:t xml:space="preserve">juridice </w:t>
      </w:r>
      <w:r w:rsidR="00AA2092" w:rsidRPr="00C9133D">
        <w:rPr>
          <w:sz w:val="28"/>
          <w:szCs w:val="28"/>
        </w:rPr>
        <w:t>de la data semnării lui de către ultima parte.</w:t>
      </w:r>
      <w:r w:rsidR="005B3A7A" w:rsidRPr="00C9133D">
        <w:rPr>
          <w:sz w:val="28"/>
          <w:szCs w:val="28"/>
        </w:rPr>
        <w:t xml:space="preserve"> </w:t>
      </w:r>
    </w:p>
    <w:p w14:paraId="4D786BDC" w14:textId="77777777" w:rsidR="007D75F3" w:rsidRPr="00C9133D" w:rsidRDefault="0051061F" w:rsidP="007D75F3">
      <w:pPr>
        <w:pStyle w:val="ListParagraph"/>
        <w:numPr>
          <w:ilvl w:val="0"/>
          <w:numId w:val="30"/>
        </w:numPr>
        <w:tabs>
          <w:tab w:val="left" w:pos="450"/>
        </w:tabs>
        <w:ind w:left="450"/>
        <w:jc w:val="both"/>
        <w:rPr>
          <w:sz w:val="28"/>
          <w:szCs w:val="28"/>
        </w:rPr>
      </w:pPr>
      <w:r w:rsidRPr="00C9133D">
        <w:rPr>
          <w:sz w:val="28"/>
          <w:szCs w:val="28"/>
        </w:rPr>
        <w:t>Durata contractului</w:t>
      </w:r>
      <w:r w:rsidR="00EE3316" w:rsidRPr="00C9133D">
        <w:rPr>
          <w:sz w:val="28"/>
          <w:szCs w:val="28"/>
        </w:rPr>
        <w:t xml:space="preserve"> este </w:t>
      </w:r>
      <w:r w:rsidR="00A351F3" w:rsidRPr="00C9133D">
        <w:rPr>
          <w:sz w:val="28"/>
          <w:szCs w:val="28"/>
        </w:rPr>
        <w:t>cuprins</w:t>
      </w:r>
      <w:r w:rsidR="00A85AEE" w:rsidRPr="00C9133D">
        <w:rPr>
          <w:sz w:val="28"/>
          <w:szCs w:val="28"/>
        </w:rPr>
        <w:t>ă</w:t>
      </w:r>
      <w:r w:rsidR="00A351F3" w:rsidRPr="00C9133D">
        <w:rPr>
          <w:sz w:val="28"/>
          <w:szCs w:val="28"/>
        </w:rPr>
        <w:t xml:space="preserve"> </w:t>
      </w:r>
      <w:r w:rsidR="00015DE9" w:rsidRPr="00C9133D">
        <w:rPr>
          <w:sz w:val="28"/>
          <w:szCs w:val="28"/>
        </w:rPr>
        <w:t>î</w:t>
      </w:r>
      <w:r w:rsidR="00A351F3" w:rsidRPr="00C9133D">
        <w:rPr>
          <w:sz w:val="28"/>
          <w:szCs w:val="28"/>
        </w:rPr>
        <w:t>ntre momentul intr</w:t>
      </w:r>
      <w:r w:rsidR="00015DE9" w:rsidRPr="00C9133D">
        <w:rPr>
          <w:sz w:val="28"/>
          <w:szCs w:val="28"/>
        </w:rPr>
        <w:t>ă</w:t>
      </w:r>
      <w:r w:rsidR="00A351F3" w:rsidRPr="00C9133D">
        <w:rPr>
          <w:sz w:val="28"/>
          <w:szCs w:val="28"/>
        </w:rPr>
        <w:t xml:space="preserve">rii </w:t>
      </w:r>
      <w:r w:rsidR="007221C5" w:rsidRPr="00C9133D">
        <w:rPr>
          <w:sz w:val="28"/>
          <w:szCs w:val="28"/>
        </w:rPr>
        <w:t>î</w:t>
      </w:r>
      <w:r w:rsidR="00A351F3" w:rsidRPr="00C9133D">
        <w:rPr>
          <w:sz w:val="28"/>
          <w:szCs w:val="28"/>
        </w:rPr>
        <w:t xml:space="preserve">n vigoare a acestuia </w:t>
      </w:r>
      <w:r w:rsidR="007221C5" w:rsidRPr="00C9133D">
        <w:rPr>
          <w:sz w:val="28"/>
          <w:szCs w:val="28"/>
        </w:rPr>
        <w:t>și</w:t>
      </w:r>
      <w:r w:rsidR="00DC66AA" w:rsidRPr="00C9133D">
        <w:rPr>
          <w:sz w:val="28"/>
          <w:szCs w:val="28"/>
        </w:rPr>
        <w:t xml:space="preserve"> </w:t>
      </w:r>
      <w:r w:rsidR="007221C5" w:rsidRPr="00C9133D">
        <w:rPr>
          <w:sz w:val="28"/>
          <w:szCs w:val="28"/>
        </w:rPr>
        <w:t>până</w:t>
      </w:r>
      <w:r w:rsidR="00F0728D" w:rsidRPr="00C9133D">
        <w:rPr>
          <w:sz w:val="28"/>
          <w:szCs w:val="28"/>
        </w:rPr>
        <w:t xml:space="preserve"> la finalizarea </w:t>
      </w:r>
      <w:r w:rsidR="00A351F3" w:rsidRPr="00C9133D">
        <w:rPr>
          <w:sz w:val="28"/>
          <w:szCs w:val="28"/>
        </w:rPr>
        <w:t>pe</w:t>
      </w:r>
      <w:r w:rsidR="00E84386" w:rsidRPr="00C9133D">
        <w:rPr>
          <w:sz w:val="28"/>
          <w:szCs w:val="28"/>
        </w:rPr>
        <w:t>rioad</w:t>
      </w:r>
      <w:r w:rsidR="00F0728D" w:rsidRPr="00C9133D">
        <w:rPr>
          <w:sz w:val="28"/>
          <w:szCs w:val="28"/>
        </w:rPr>
        <w:t>ei</w:t>
      </w:r>
      <w:r w:rsidR="00E84386" w:rsidRPr="00C9133D">
        <w:rPr>
          <w:sz w:val="28"/>
          <w:szCs w:val="28"/>
        </w:rPr>
        <w:t xml:space="preserve"> de durabilitate</w:t>
      </w:r>
      <w:r w:rsidR="00E811B0" w:rsidRPr="00C9133D">
        <w:rPr>
          <w:sz w:val="28"/>
          <w:szCs w:val="28"/>
        </w:rPr>
        <w:t xml:space="preserve"> a </w:t>
      </w:r>
      <w:r w:rsidR="00F6571E" w:rsidRPr="00C9133D">
        <w:rPr>
          <w:sz w:val="28"/>
          <w:szCs w:val="28"/>
        </w:rPr>
        <w:t>P</w:t>
      </w:r>
      <w:r w:rsidR="00E811B0" w:rsidRPr="00C9133D">
        <w:rPr>
          <w:sz w:val="28"/>
          <w:szCs w:val="28"/>
        </w:rPr>
        <w:t>roiectului</w:t>
      </w:r>
      <w:r w:rsidR="001D01CA" w:rsidRPr="00C9133D">
        <w:rPr>
          <w:sz w:val="28"/>
          <w:szCs w:val="28"/>
        </w:rPr>
        <w:t>, cu încadrarea în termenele asumate prin Graficul de activități prevăzut în Anexa nr. 1.</w:t>
      </w:r>
    </w:p>
    <w:p w14:paraId="4AB2026E" w14:textId="77777777" w:rsidR="007D75F3" w:rsidRPr="00C9133D" w:rsidRDefault="00A96FDC" w:rsidP="007D75F3">
      <w:pPr>
        <w:pStyle w:val="ListParagraph"/>
        <w:numPr>
          <w:ilvl w:val="0"/>
          <w:numId w:val="30"/>
        </w:numPr>
        <w:tabs>
          <w:tab w:val="left" w:pos="450"/>
        </w:tabs>
        <w:ind w:left="450"/>
        <w:jc w:val="both"/>
        <w:rPr>
          <w:sz w:val="28"/>
          <w:szCs w:val="28"/>
        </w:rPr>
      </w:pPr>
      <w:r w:rsidRPr="00C9133D">
        <w:rPr>
          <w:sz w:val="28"/>
          <w:szCs w:val="28"/>
        </w:rPr>
        <w:t xml:space="preserve">Perioada de durabilitate a </w:t>
      </w:r>
      <w:r w:rsidR="00F6571E" w:rsidRPr="00C9133D">
        <w:rPr>
          <w:sz w:val="28"/>
          <w:szCs w:val="28"/>
        </w:rPr>
        <w:t>P</w:t>
      </w:r>
      <w:r w:rsidRPr="00C9133D">
        <w:rPr>
          <w:sz w:val="28"/>
          <w:szCs w:val="28"/>
        </w:rPr>
        <w:t xml:space="preserve">roiectului este de </w:t>
      </w:r>
      <w:r w:rsidR="0029508B" w:rsidRPr="00C9133D">
        <w:rPr>
          <w:sz w:val="28"/>
          <w:szCs w:val="28"/>
        </w:rPr>
        <w:t>5 ani</w:t>
      </w:r>
      <w:r w:rsidR="007135AB" w:rsidRPr="00C9133D">
        <w:rPr>
          <w:sz w:val="28"/>
          <w:szCs w:val="28"/>
        </w:rPr>
        <w:t>, calculată</w:t>
      </w:r>
      <w:r w:rsidRPr="00C9133D">
        <w:rPr>
          <w:sz w:val="28"/>
          <w:szCs w:val="28"/>
        </w:rPr>
        <w:t xml:space="preserve"> de la data data punerii in functiune a investitiei.</w:t>
      </w:r>
    </w:p>
    <w:p w14:paraId="6F01002E" w14:textId="77777777" w:rsidR="007D75F3" w:rsidRPr="00C9133D" w:rsidRDefault="00C27897" w:rsidP="007D75F3">
      <w:pPr>
        <w:pStyle w:val="ListParagraph"/>
        <w:numPr>
          <w:ilvl w:val="0"/>
          <w:numId w:val="30"/>
        </w:numPr>
        <w:tabs>
          <w:tab w:val="left" w:pos="450"/>
        </w:tabs>
        <w:ind w:left="450"/>
        <w:jc w:val="both"/>
        <w:rPr>
          <w:sz w:val="28"/>
          <w:szCs w:val="28"/>
        </w:rPr>
      </w:pPr>
      <w:r w:rsidRPr="00C9133D">
        <w:rPr>
          <w:sz w:val="28"/>
          <w:szCs w:val="28"/>
        </w:rPr>
        <w:t xml:space="preserve">Durata contractului poate fi prelungită prin acordul părților, cu respectarea prevederilor </w:t>
      </w:r>
      <w:r w:rsidR="000C3566" w:rsidRPr="00C9133D">
        <w:rPr>
          <w:sz w:val="28"/>
          <w:szCs w:val="28"/>
        </w:rPr>
        <w:t xml:space="preserve">alin. (7) și în condițiile </w:t>
      </w:r>
      <w:r w:rsidRPr="00C9133D">
        <w:rPr>
          <w:sz w:val="28"/>
          <w:szCs w:val="28"/>
        </w:rPr>
        <w:t xml:space="preserve">art. </w:t>
      </w:r>
      <w:r w:rsidR="007135AB" w:rsidRPr="00C9133D">
        <w:rPr>
          <w:sz w:val="28"/>
          <w:szCs w:val="28"/>
        </w:rPr>
        <w:t>1</w:t>
      </w:r>
      <w:r w:rsidR="00015DE9" w:rsidRPr="00C9133D">
        <w:rPr>
          <w:sz w:val="28"/>
          <w:szCs w:val="28"/>
        </w:rPr>
        <w:t>2</w:t>
      </w:r>
      <w:r w:rsidRPr="00C9133D">
        <w:rPr>
          <w:sz w:val="28"/>
          <w:szCs w:val="28"/>
        </w:rPr>
        <w:t xml:space="preserve"> – Modificarea contractului.</w:t>
      </w:r>
    </w:p>
    <w:p w14:paraId="0D91B305" w14:textId="77777777" w:rsidR="007D75F3" w:rsidRPr="00C9133D" w:rsidRDefault="00745723" w:rsidP="007D75F3">
      <w:pPr>
        <w:pStyle w:val="ListParagraph"/>
        <w:numPr>
          <w:ilvl w:val="0"/>
          <w:numId w:val="30"/>
        </w:numPr>
        <w:tabs>
          <w:tab w:val="left" w:pos="450"/>
        </w:tabs>
        <w:ind w:left="450"/>
        <w:jc w:val="both"/>
        <w:rPr>
          <w:sz w:val="28"/>
          <w:szCs w:val="28"/>
        </w:rPr>
      </w:pPr>
      <w:r w:rsidRPr="00C9133D">
        <w:rPr>
          <w:sz w:val="28"/>
          <w:szCs w:val="28"/>
        </w:rPr>
        <w:t xml:space="preserve">Perioada de implementare a </w:t>
      </w:r>
      <w:r w:rsidR="00F6571E" w:rsidRPr="00C9133D">
        <w:rPr>
          <w:sz w:val="28"/>
          <w:szCs w:val="28"/>
        </w:rPr>
        <w:t>P</w:t>
      </w:r>
      <w:r w:rsidRPr="00C9133D">
        <w:rPr>
          <w:sz w:val="28"/>
          <w:szCs w:val="28"/>
        </w:rPr>
        <w:t xml:space="preserve">roiectului </w:t>
      </w:r>
      <w:r w:rsidR="00E6053C" w:rsidRPr="00C9133D">
        <w:rPr>
          <w:sz w:val="28"/>
          <w:szCs w:val="28"/>
        </w:rPr>
        <w:t>este cuprins</w:t>
      </w:r>
      <w:r w:rsidR="0054033B" w:rsidRPr="00C9133D">
        <w:rPr>
          <w:sz w:val="28"/>
          <w:szCs w:val="28"/>
        </w:rPr>
        <w:t>ă</w:t>
      </w:r>
      <w:r w:rsidR="00E6053C" w:rsidRPr="00C9133D">
        <w:rPr>
          <w:sz w:val="28"/>
          <w:szCs w:val="28"/>
        </w:rPr>
        <w:t xml:space="preserve"> </w:t>
      </w:r>
      <w:r w:rsidR="005F60DD" w:rsidRPr="00C9133D">
        <w:rPr>
          <w:sz w:val="28"/>
          <w:szCs w:val="28"/>
        </w:rPr>
        <w:t>î</w:t>
      </w:r>
      <w:r w:rsidR="00E6053C" w:rsidRPr="00C9133D">
        <w:rPr>
          <w:sz w:val="28"/>
          <w:szCs w:val="28"/>
        </w:rPr>
        <w:t>ntre</w:t>
      </w:r>
      <w:r w:rsidRPr="00C9133D">
        <w:rPr>
          <w:sz w:val="28"/>
          <w:szCs w:val="28"/>
        </w:rPr>
        <w:t xml:space="preserve"> </w:t>
      </w:r>
      <w:r w:rsidR="00FF573E" w:rsidRPr="00C9133D">
        <w:rPr>
          <w:sz w:val="28"/>
          <w:szCs w:val="28"/>
        </w:rPr>
        <w:t xml:space="preserve">data depunerii </w:t>
      </w:r>
      <w:r w:rsidR="004B47F0" w:rsidRPr="00C9133D">
        <w:rPr>
          <w:sz w:val="28"/>
          <w:szCs w:val="28"/>
        </w:rPr>
        <w:t>Ofertei</w:t>
      </w:r>
      <w:r w:rsidR="006F2C9A" w:rsidRPr="00C9133D">
        <w:rPr>
          <w:sz w:val="28"/>
          <w:szCs w:val="28"/>
        </w:rPr>
        <w:t xml:space="preserve"> de finanțare</w:t>
      </w:r>
      <w:r w:rsidR="00797802" w:rsidRPr="00C9133D">
        <w:rPr>
          <w:sz w:val="28"/>
          <w:szCs w:val="28"/>
        </w:rPr>
        <w:t xml:space="preserve">, </w:t>
      </w:r>
      <w:r w:rsidR="006F2C9A" w:rsidRPr="00C9133D">
        <w:rPr>
          <w:sz w:val="28"/>
          <w:szCs w:val="28"/>
        </w:rPr>
        <w:t>î</w:t>
      </w:r>
      <w:r w:rsidR="009A760A" w:rsidRPr="00C9133D">
        <w:rPr>
          <w:sz w:val="28"/>
          <w:szCs w:val="28"/>
        </w:rPr>
        <w:t xml:space="preserve">n conformitate cu principiul de demarare a lucrărilor </w:t>
      </w:r>
      <w:r w:rsidR="005F60DD" w:rsidRPr="00C9133D">
        <w:rPr>
          <w:sz w:val="28"/>
          <w:szCs w:val="28"/>
        </w:rPr>
        <w:t>ș</w:t>
      </w:r>
      <w:r w:rsidR="00E6053C" w:rsidRPr="00C9133D">
        <w:rPr>
          <w:sz w:val="28"/>
          <w:szCs w:val="28"/>
        </w:rPr>
        <w:t xml:space="preserve">i </w:t>
      </w:r>
      <w:r w:rsidR="001A54BD" w:rsidRPr="00C9133D">
        <w:rPr>
          <w:sz w:val="28"/>
          <w:szCs w:val="28"/>
        </w:rPr>
        <w:t xml:space="preserve">data procesului verbal de receptie a punerii </w:t>
      </w:r>
      <w:r w:rsidR="0054033B" w:rsidRPr="00C9133D">
        <w:rPr>
          <w:sz w:val="28"/>
          <w:szCs w:val="28"/>
        </w:rPr>
        <w:t>î</w:t>
      </w:r>
      <w:r w:rsidR="001A54BD" w:rsidRPr="00C9133D">
        <w:rPr>
          <w:sz w:val="28"/>
          <w:szCs w:val="28"/>
        </w:rPr>
        <w:t>n func</w:t>
      </w:r>
      <w:r w:rsidR="0054033B" w:rsidRPr="00C9133D">
        <w:rPr>
          <w:sz w:val="28"/>
          <w:szCs w:val="28"/>
        </w:rPr>
        <w:t>ț</w:t>
      </w:r>
      <w:r w:rsidR="001A54BD" w:rsidRPr="00C9133D">
        <w:rPr>
          <w:sz w:val="28"/>
          <w:szCs w:val="28"/>
        </w:rPr>
        <w:t>iune a investi</w:t>
      </w:r>
      <w:r w:rsidR="0054033B" w:rsidRPr="00C9133D">
        <w:rPr>
          <w:sz w:val="28"/>
          <w:szCs w:val="28"/>
        </w:rPr>
        <w:t>ț</w:t>
      </w:r>
      <w:r w:rsidR="001A54BD" w:rsidRPr="00C9133D">
        <w:rPr>
          <w:sz w:val="28"/>
          <w:szCs w:val="28"/>
        </w:rPr>
        <w:t>iei</w:t>
      </w:r>
      <w:r w:rsidR="00157208" w:rsidRPr="00C9133D">
        <w:rPr>
          <w:sz w:val="28"/>
          <w:szCs w:val="28"/>
        </w:rPr>
        <w:t>.</w:t>
      </w:r>
    </w:p>
    <w:p w14:paraId="094238A1" w14:textId="77777777" w:rsidR="007D75F3" w:rsidRPr="00C9133D" w:rsidRDefault="00E71FC4" w:rsidP="007D75F3">
      <w:pPr>
        <w:pStyle w:val="ListParagraph"/>
        <w:numPr>
          <w:ilvl w:val="0"/>
          <w:numId w:val="30"/>
        </w:numPr>
        <w:tabs>
          <w:tab w:val="left" w:pos="450"/>
        </w:tabs>
        <w:ind w:left="450"/>
        <w:jc w:val="both"/>
        <w:rPr>
          <w:sz w:val="28"/>
          <w:szCs w:val="28"/>
        </w:rPr>
      </w:pPr>
      <w:r w:rsidRPr="00C9133D">
        <w:rPr>
          <w:sz w:val="28"/>
          <w:szCs w:val="28"/>
        </w:rPr>
        <w:t>C</w:t>
      </w:r>
      <w:r w:rsidR="00745723" w:rsidRPr="00C9133D">
        <w:rPr>
          <w:sz w:val="28"/>
          <w:szCs w:val="28"/>
        </w:rPr>
        <w:t xml:space="preserve">heltuielile </w:t>
      </w:r>
      <w:r w:rsidR="0086535E" w:rsidRPr="00C9133D">
        <w:rPr>
          <w:sz w:val="28"/>
          <w:szCs w:val="28"/>
        </w:rPr>
        <w:t>eligibile sunt considerate</w:t>
      </w:r>
      <w:r w:rsidR="00745723" w:rsidRPr="00C9133D">
        <w:rPr>
          <w:sz w:val="28"/>
          <w:szCs w:val="28"/>
        </w:rPr>
        <w:t xml:space="preserve"> </w:t>
      </w:r>
      <w:r w:rsidR="0086535E" w:rsidRPr="00C9133D">
        <w:rPr>
          <w:sz w:val="28"/>
          <w:szCs w:val="28"/>
        </w:rPr>
        <w:t xml:space="preserve">cheltuielile efectuate </w:t>
      </w:r>
      <w:r w:rsidR="00426540" w:rsidRPr="00C9133D">
        <w:rPr>
          <w:sz w:val="28"/>
          <w:szCs w:val="28"/>
        </w:rPr>
        <w:t>î</w:t>
      </w:r>
      <w:r w:rsidR="0086535E" w:rsidRPr="00C9133D">
        <w:rPr>
          <w:sz w:val="28"/>
          <w:szCs w:val="28"/>
        </w:rPr>
        <w:t xml:space="preserve">n scopul </w:t>
      </w:r>
      <w:r w:rsidR="00F6571E" w:rsidRPr="00C9133D">
        <w:rPr>
          <w:sz w:val="28"/>
          <w:szCs w:val="28"/>
        </w:rPr>
        <w:t>P</w:t>
      </w:r>
      <w:r w:rsidR="0086535E" w:rsidRPr="00C9133D">
        <w:rPr>
          <w:sz w:val="28"/>
          <w:szCs w:val="28"/>
        </w:rPr>
        <w:t xml:space="preserve">roiectului, </w:t>
      </w:r>
      <w:r w:rsidR="00426540" w:rsidRPr="00C9133D">
        <w:rPr>
          <w:sz w:val="28"/>
          <w:szCs w:val="28"/>
        </w:rPr>
        <w:t>î</w:t>
      </w:r>
      <w:r w:rsidR="0086535E" w:rsidRPr="00C9133D">
        <w:rPr>
          <w:sz w:val="28"/>
          <w:szCs w:val="28"/>
        </w:rPr>
        <w:t xml:space="preserve">n cadrul perioadei de implementare a acestuia, </w:t>
      </w:r>
      <w:r w:rsidR="00A16E5E" w:rsidRPr="00C9133D">
        <w:rPr>
          <w:sz w:val="28"/>
          <w:szCs w:val="28"/>
        </w:rPr>
        <w:t>dar nu mai târziu de</w:t>
      </w:r>
      <w:r w:rsidR="000D42CD" w:rsidRPr="00C9133D">
        <w:rPr>
          <w:sz w:val="28"/>
          <w:szCs w:val="28"/>
        </w:rPr>
        <w:t xml:space="preserve"> </w:t>
      </w:r>
      <w:r w:rsidR="005A7BCF" w:rsidRPr="00C9133D">
        <w:rPr>
          <w:sz w:val="28"/>
          <w:szCs w:val="28"/>
        </w:rPr>
        <w:t xml:space="preserve">data de </w:t>
      </w:r>
      <w:r w:rsidR="00095230" w:rsidRPr="00C9133D">
        <w:rPr>
          <w:sz w:val="28"/>
          <w:szCs w:val="28"/>
        </w:rPr>
        <w:t>30 iunie 2024</w:t>
      </w:r>
      <w:r w:rsidR="005A7BCF" w:rsidRPr="00C9133D">
        <w:rPr>
          <w:sz w:val="28"/>
          <w:szCs w:val="28"/>
        </w:rPr>
        <w:t>.</w:t>
      </w:r>
    </w:p>
    <w:p w14:paraId="3ECE2707" w14:textId="7CA1CFB0" w:rsidR="001C4817" w:rsidRPr="00C9133D" w:rsidRDefault="000D70D1" w:rsidP="007D75F3">
      <w:pPr>
        <w:pStyle w:val="ListParagraph"/>
        <w:numPr>
          <w:ilvl w:val="0"/>
          <w:numId w:val="30"/>
        </w:numPr>
        <w:tabs>
          <w:tab w:val="left" w:pos="450"/>
        </w:tabs>
        <w:ind w:left="450"/>
        <w:jc w:val="both"/>
        <w:rPr>
          <w:sz w:val="28"/>
          <w:szCs w:val="28"/>
        </w:rPr>
      </w:pPr>
      <w:r w:rsidRPr="00C9133D">
        <w:rPr>
          <w:sz w:val="28"/>
          <w:szCs w:val="28"/>
        </w:rPr>
        <w:t>Î</w:t>
      </w:r>
      <w:r w:rsidR="0086535E" w:rsidRPr="00C9133D">
        <w:rPr>
          <w:sz w:val="28"/>
          <w:szCs w:val="28"/>
        </w:rPr>
        <w:t>n cazul dep</w:t>
      </w:r>
      <w:r w:rsidR="005F60DD" w:rsidRPr="00C9133D">
        <w:rPr>
          <w:sz w:val="28"/>
          <w:szCs w:val="28"/>
        </w:rPr>
        <w:t>ăș</w:t>
      </w:r>
      <w:r w:rsidR="0086535E" w:rsidRPr="00C9133D">
        <w:rPr>
          <w:sz w:val="28"/>
          <w:szCs w:val="28"/>
        </w:rPr>
        <w:t>irii termenului prevazut la alin. (</w:t>
      </w:r>
      <w:r w:rsidR="00A96FDC" w:rsidRPr="00C9133D">
        <w:rPr>
          <w:sz w:val="28"/>
          <w:szCs w:val="28"/>
        </w:rPr>
        <w:t>6</w:t>
      </w:r>
      <w:r w:rsidR="0086535E" w:rsidRPr="00C9133D">
        <w:rPr>
          <w:sz w:val="28"/>
          <w:szCs w:val="28"/>
        </w:rPr>
        <w:t>)</w:t>
      </w:r>
      <w:r w:rsidR="00A238A7" w:rsidRPr="00C9133D">
        <w:rPr>
          <w:sz w:val="28"/>
          <w:szCs w:val="28"/>
        </w:rPr>
        <w:t>, Beneficiarul are oblig</w:t>
      </w:r>
      <w:r w:rsidR="0086535E" w:rsidRPr="00C9133D">
        <w:rPr>
          <w:sz w:val="28"/>
          <w:szCs w:val="28"/>
        </w:rPr>
        <w:t>a</w:t>
      </w:r>
      <w:r w:rsidR="00A238A7" w:rsidRPr="00C9133D">
        <w:rPr>
          <w:sz w:val="28"/>
          <w:szCs w:val="28"/>
        </w:rPr>
        <w:t>tia de a finaliza investi</w:t>
      </w:r>
      <w:r w:rsidR="008E791F" w:rsidRPr="00C9133D">
        <w:rPr>
          <w:sz w:val="28"/>
          <w:szCs w:val="28"/>
        </w:rPr>
        <w:t>ț</w:t>
      </w:r>
      <w:r w:rsidR="00A238A7" w:rsidRPr="00C9133D">
        <w:rPr>
          <w:sz w:val="28"/>
          <w:szCs w:val="28"/>
        </w:rPr>
        <w:t>ia din surse proprii.</w:t>
      </w:r>
    </w:p>
    <w:p w14:paraId="0EB98B7F" w14:textId="46443F96" w:rsidR="000C5BD3" w:rsidRPr="00C9133D" w:rsidRDefault="003F0BBA" w:rsidP="007D75F3">
      <w:pPr>
        <w:pStyle w:val="ListParagraph"/>
        <w:numPr>
          <w:ilvl w:val="0"/>
          <w:numId w:val="30"/>
        </w:numPr>
        <w:tabs>
          <w:tab w:val="left" w:pos="450"/>
        </w:tabs>
        <w:ind w:left="450"/>
        <w:jc w:val="both"/>
        <w:rPr>
          <w:sz w:val="28"/>
          <w:szCs w:val="28"/>
        </w:rPr>
      </w:pPr>
      <w:r w:rsidRPr="00C9133D">
        <w:rPr>
          <w:sz w:val="28"/>
          <w:szCs w:val="28"/>
        </w:rPr>
        <w:t xml:space="preserve">Contractul își încetează valabilitatea la </w:t>
      </w:r>
      <w:r w:rsidR="00686AB5" w:rsidRPr="00C9133D">
        <w:rPr>
          <w:sz w:val="28"/>
          <w:szCs w:val="28"/>
        </w:rPr>
        <w:t xml:space="preserve">expirarea </w:t>
      </w:r>
      <w:r w:rsidR="007F2B08" w:rsidRPr="00C9133D">
        <w:rPr>
          <w:sz w:val="28"/>
          <w:szCs w:val="28"/>
        </w:rPr>
        <w:t>duratei prevazute la alin. (2), considerat</w:t>
      </w:r>
      <w:r w:rsidR="000D70D1" w:rsidRPr="00C9133D">
        <w:rPr>
          <w:sz w:val="28"/>
          <w:szCs w:val="28"/>
        </w:rPr>
        <w:t>ă</w:t>
      </w:r>
      <w:r w:rsidR="007F2B08" w:rsidRPr="00C9133D">
        <w:rPr>
          <w:sz w:val="28"/>
          <w:szCs w:val="28"/>
        </w:rPr>
        <w:t xml:space="preserve"> a fi data e</w:t>
      </w:r>
      <w:r w:rsidR="00360B73" w:rsidRPr="00C9133D">
        <w:rPr>
          <w:sz w:val="28"/>
          <w:szCs w:val="28"/>
        </w:rPr>
        <w:t xml:space="preserve">xecutării integrale a tuturor obligaţiilor </w:t>
      </w:r>
      <w:r w:rsidR="007F2B08" w:rsidRPr="00C9133D">
        <w:rPr>
          <w:sz w:val="28"/>
          <w:szCs w:val="28"/>
        </w:rPr>
        <w:t xml:space="preserve">contractuale </w:t>
      </w:r>
      <w:r w:rsidR="00E811B0" w:rsidRPr="00C9133D">
        <w:rPr>
          <w:sz w:val="28"/>
          <w:szCs w:val="28"/>
        </w:rPr>
        <w:t>ale p</w:t>
      </w:r>
      <w:r w:rsidR="00BC5FB9" w:rsidRPr="00C9133D">
        <w:rPr>
          <w:sz w:val="28"/>
          <w:szCs w:val="28"/>
        </w:rPr>
        <w:t>ă</w:t>
      </w:r>
      <w:r w:rsidR="00E811B0" w:rsidRPr="00C9133D">
        <w:rPr>
          <w:sz w:val="28"/>
          <w:szCs w:val="28"/>
        </w:rPr>
        <w:t>r</w:t>
      </w:r>
      <w:r w:rsidR="00BC5FB9" w:rsidRPr="00C9133D">
        <w:rPr>
          <w:sz w:val="28"/>
          <w:szCs w:val="28"/>
        </w:rPr>
        <w:t>ț</w:t>
      </w:r>
      <w:r w:rsidR="00E811B0" w:rsidRPr="00C9133D">
        <w:rPr>
          <w:sz w:val="28"/>
          <w:szCs w:val="28"/>
        </w:rPr>
        <w:t>ilor</w:t>
      </w:r>
      <w:r w:rsidR="000C5BD3" w:rsidRPr="00C9133D">
        <w:rPr>
          <w:sz w:val="28"/>
          <w:szCs w:val="28"/>
        </w:rPr>
        <w:t>.</w:t>
      </w:r>
    </w:p>
    <w:p w14:paraId="40DF77B9" w14:textId="77777777" w:rsidR="00C9133D" w:rsidRPr="00C9133D" w:rsidRDefault="00C9133D" w:rsidP="00A7110D">
      <w:pPr>
        <w:pStyle w:val="Head2-Alin"/>
        <w:numPr>
          <w:ilvl w:val="0"/>
          <w:numId w:val="0"/>
        </w:numPr>
        <w:tabs>
          <w:tab w:val="clear" w:pos="2880"/>
        </w:tabs>
        <w:spacing w:before="0" w:after="0"/>
        <w:ind w:left="284"/>
        <w:rPr>
          <w:rFonts w:ascii="Times New Roman" w:hAnsi="Times New Roman"/>
          <w:sz w:val="28"/>
          <w:szCs w:val="28"/>
          <w:lang w:val="es-ES" w:eastAsia="en-GB"/>
        </w:rPr>
      </w:pPr>
    </w:p>
    <w:p w14:paraId="3CF574F1" w14:textId="77777777" w:rsidR="00150EFD" w:rsidRPr="00C9133D" w:rsidRDefault="00150EFD" w:rsidP="00A7110D">
      <w:pPr>
        <w:pStyle w:val="Head2-Alin"/>
        <w:numPr>
          <w:ilvl w:val="0"/>
          <w:numId w:val="0"/>
        </w:numPr>
        <w:tabs>
          <w:tab w:val="clear" w:pos="2880"/>
        </w:tabs>
        <w:spacing w:before="0" w:after="0"/>
        <w:ind w:left="284"/>
        <w:rPr>
          <w:rFonts w:ascii="Times New Roman" w:hAnsi="Times New Roman"/>
          <w:sz w:val="28"/>
          <w:szCs w:val="28"/>
          <w:lang w:val="es-ES" w:eastAsia="en-GB"/>
        </w:rPr>
      </w:pPr>
    </w:p>
    <w:p w14:paraId="63533C34" w14:textId="77777777" w:rsidR="00BB1496" w:rsidRPr="00C9133D" w:rsidRDefault="00BB1496" w:rsidP="00BB1496">
      <w:pPr>
        <w:pStyle w:val="BodyText"/>
        <w:suppressAutoHyphens/>
        <w:ind w:left="426" w:hanging="426"/>
        <w:rPr>
          <w:b/>
          <w:snapToGrid w:val="0"/>
          <w:sz w:val="28"/>
          <w:szCs w:val="28"/>
        </w:rPr>
      </w:pPr>
      <w:bookmarkStart w:id="12" w:name="_Articolul_3_-"/>
      <w:bookmarkEnd w:id="12"/>
      <w:r w:rsidRPr="00C9133D">
        <w:rPr>
          <w:b/>
          <w:snapToGrid w:val="0"/>
          <w:sz w:val="28"/>
          <w:szCs w:val="28"/>
        </w:rPr>
        <w:t>Articolul 3 – Valoarea Proiectului</w:t>
      </w:r>
    </w:p>
    <w:p w14:paraId="0B397D19" w14:textId="77777777" w:rsidR="00BB1496" w:rsidRPr="00C9133D" w:rsidRDefault="00BB1496" w:rsidP="00BB1496">
      <w:pPr>
        <w:pStyle w:val="BodyText"/>
        <w:suppressAutoHyphens/>
        <w:ind w:left="426" w:hanging="426"/>
        <w:rPr>
          <w:b/>
          <w:snapToGrid w:val="0"/>
          <w:sz w:val="28"/>
          <w:szCs w:val="28"/>
        </w:rPr>
      </w:pPr>
    </w:p>
    <w:p w14:paraId="260E5151" w14:textId="1B14DA48" w:rsidR="006525C1" w:rsidRPr="00C9133D" w:rsidRDefault="00BB1496" w:rsidP="006525C1">
      <w:pPr>
        <w:pStyle w:val="BodyText"/>
        <w:suppressAutoHyphens/>
        <w:ind w:left="426" w:hanging="426"/>
        <w:rPr>
          <w:bCs/>
          <w:snapToGrid w:val="0"/>
          <w:sz w:val="28"/>
          <w:szCs w:val="28"/>
        </w:rPr>
      </w:pPr>
      <w:r w:rsidRPr="00C9133D">
        <w:rPr>
          <w:bCs/>
          <w:snapToGrid w:val="0"/>
          <w:sz w:val="28"/>
          <w:szCs w:val="28"/>
        </w:rPr>
        <w:t>(1)</w:t>
      </w:r>
      <w:r w:rsidRPr="00C9133D">
        <w:rPr>
          <w:bCs/>
          <w:snapToGrid w:val="0"/>
          <w:sz w:val="28"/>
          <w:szCs w:val="28"/>
        </w:rPr>
        <w:tab/>
      </w:r>
      <w:r w:rsidR="006525C1" w:rsidRPr="00C9133D">
        <w:rPr>
          <w:bCs/>
          <w:snapToGrid w:val="0"/>
          <w:sz w:val="28"/>
          <w:szCs w:val="28"/>
        </w:rPr>
        <w:t>Valoarea totală a Proiectului este de ................  lei cu TVA, din care .................  lei fără TVA, respectiv:</w:t>
      </w:r>
    </w:p>
    <w:p w14:paraId="0E5250A5" w14:textId="77777777" w:rsidR="006525C1" w:rsidRPr="00C9133D" w:rsidRDefault="006525C1" w:rsidP="006525C1">
      <w:pPr>
        <w:pStyle w:val="BodyText"/>
        <w:suppressAutoHyphens/>
        <w:ind w:left="426" w:hanging="426"/>
        <w:rPr>
          <w:bCs/>
          <w:snapToGrid w:val="0"/>
          <w:sz w:val="28"/>
          <w:szCs w:val="28"/>
        </w:rPr>
      </w:pPr>
      <w:r w:rsidRPr="00C9133D">
        <w:rPr>
          <w:bCs/>
          <w:snapToGrid w:val="0"/>
          <w:sz w:val="28"/>
          <w:szCs w:val="28"/>
        </w:rPr>
        <w:t>a)</w:t>
      </w:r>
      <w:r w:rsidRPr="00C9133D">
        <w:rPr>
          <w:bCs/>
          <w:snapToGrid w:val="0"/>
          <w:sz w:val="28"/>
          <w:szCs w:val="28"/>
        </w:rPr>
        <w:tab/>
        <w:t xml:space="preserve">valoarea totală eligibilă  este de ................. lei, fără TVA, din care: </w:t>
      </w:r>
    </w:p>
    <w:p w14:paraId="06EC709C" w14:textId="77777777" w:rsidR="006525C1" w:rsidRPr="00C9133D" w:rsidRDefault="006525C1" w:rsidP="006525C1">
      <w:pPr>
        <w:pStyle w:val="BodyText"/>
        <w:suppressAutoHyphens/>
        <w:ind w:left="426" w:hanging="426"/>
        <w:rPr>
          <w:bCs/>
          <w:snapToGrid w:val="0"/>
          <w:sz w:val="28"/>
          <w:szCs w:val="28"/>
        </w:rPr>
      </w:pPr>
      <w:r w:rsidRPr="00C9133D">
        <w:rPr>
          <w:bCs/>
          <w:snapToGrid w:val="0"/>
          <w:sz w:val="28"/>
          <w:szCs w:val="28"/>
        </w:rPr>
        <w:t>valoarea maximă eligibilă nerambursabilă (valoare ajutor de stat solicitat) este de .............. lei, fără TVA</w:t>
      </w:r>
    </w:p>
    <w:p w14:paraId="37A8B9A9" w14:textId="77777777" w:rsidR="006525C1" w:rsidRPr="00C9133D" w:rsidRDefault="006525C1" w:rsidP="006525C1">
      <w:pPr>
        <w:pStyle w:val="BodyText"/>
        <w:suppressAutoHyphens/>
        <w:ind w:left="426" w:hanging="426"/>
        <w:rPr>
          <w:bCs/>
          <w:snapToGrid w:val="0"/>
          <w:sz w:val="28"/>
          <w:szCs w:val="28"/>
        </w:rPr>
      </w:pPr>
      <w:r w:rsidRPr="00C9133D">
        <w:rPr>
          <w:bCs/>
          <w:snapToGrid w:val="0"/>
          <w:sz w:val="28"/>
          <w:szCs w:val="28"/>
        </w:rPr>
        <w:t xml:space="preserve">valoarea eligibilă a cheltuielilor care se acoperă din contribuția proprie a beneficiarului este de .................. lei, fără TVA </w:t>
      </w:r>
    </w:p>
    <w:p w14:paraId="5EE74995" w14:textId="77777777" w:rsidR="006525C1" w:rsidRPr="00C9133D" w:rsidRDefault="006525C1" w:rsidP="006525C1">
      <w:pPr>
        <w:pStyle w:val="BodyText"/>
        <w:suppressAutoHyphens/>
        <w:ind w:left="426" w:hanging="426"/>
        <w:rPr>
          <w:bCs/>
          <w:snapToGrid w:val="0"/>
          <w:sz w:val="28"/>
          <w:szCs w:val="28"/>
        </w:rPr>
      </w:pPr>
      <w:r w:rsidRPr="00C9133D">
        <w:rPr>
          <w:bCs/>
          <w:snapToGrid w:val="0"/>
          <w:sz w:val="28"/>
          <w:szCs w:val="28"/>
        </w:rPr>
        <w:t>b)</w:t>
      </w:r>
      <w:r w:rsidRPr="00C9133D">
        <w:rPr>
          <w:bCs/>
          <w:snapToGrid w:val="0"/>
          <w:sz w:val="28"/>
          <w:szCs w:val="28"/>
        </w:rPr>
        <w:tab/>
        <w:t xml:space="preserve">valoarea neeligibilă a cheltuielilor care se acoperă din contribuția proprie a beneficiarului este de .................... lei, iar valoarea TVA-ului este de .................... lei.  </w:t>
      </w:r>
    </w:p>
    <w:p w14:paraId="598DD3FE" w14:textId="69FEB404" w:rsidR="00BB1496" w:rsidRPr="00C9133D" w:rsidRDefault="006525C1" w:rsidP="006525C1">
      <w:pPr>
        <w:pStyle w:val="BodyText"/>
        <w:suppressAutoHyphens/>
        <w:ind w:left="426" w:hanging="426"/>
        <w:rPr>
          <w:bCs/>
          <w:snapToGrid w:val="0"/>
          <w:sz w:val="28"/>
          <w:szCs w:val="28"/>
        </w:rPr>
      </w:pPr>
      <w:r w:rsidRPr="00C9133D">
        <w:rPr>
          <w:bCs/>
          <w:snapToGrid w:val="0"/>
          <w:sz w:val="28"/>
          <w:szCs w:val="28"/>
        </w:rPr>
        <w:t>(2)</w:t>
      </w:r>
      <w:r w:rsidRPr="00C9133D">
        <w:rPr>
          <w:bCs/>
          <w:snapToGrid w:val="0"/>
          <w:sz w:val="28"/>
          <w:szCs w:val="28"/>
        </w:rPr>
        <w:tab/>
        <w:t>Finanțarea în suma maximă de .................... lei, fără TVA va fi acordată, în baza cererilor de transfer, elaborate în conformitate cu Anexa nr. 3 a).</w:t>
      </w:r>
      <w:r w:rsidR="00BB1496" w:rsidRPr="00C9133D">
        <w:rPr>
          <w:bCs/>
          <w:snapToGrid w:val="0"/>
          <w:sz w:val="28"/>
          <w:szCs w:val="28"/>
        </w:rPr>
        <w:t>.</w:t>
      </w:r>
    </w:p>
    <w:p w14:paraId="28C321D1" w14:textId="77777777" w:rsidR="00B10F6B" w:rsidRPr="00C9133D" w:rsidRDefault="00B10F6B" w:rsidP="00045CD6">
      <w:pPr>
        <w:pStyle w:val="BodyText"/>
        <w:suppressAutoHyphens/>
        <w:ind w:left="426" w:hanging="426"/>
        <w:rPr>
          <w:sz w:val="28"/>
          <w:szCs w:val="28"/>
        </w:rPr>
      </w:pPr>
    </w:p>
    <w:p w14:paraId="5403E8FF" w14:textId="083CCD7F" w:rsidR="00AA2092" w:rsidRPr="00C9133D" w:rsidRDefault="00045CD6" w:rsidP="00045CD6">
      <w:pPr>
        <w:pStyle w:val="BodyText"/>
        <w:suppressAutoHyphens/>
        <w:ind w:left="426" w:hanging="426"/>
        <w:rPr>
          <w:b/>
          <w:sz w:val="28"/>
          <w:szCs w:val="28"/>
          <w:lang w:eastAsia="en-US"/>
        </w:rPr>
      </w:pPr>
      <w:r w:rsidRPr="00C9133D">
        <w:rPr>
          <w:b/>
          <w:sz w:val="28"/>
          <w:szCs w:val="28"/>
          <w:lang w:eastAsia="en-US"/>
        </w:rPr>
        <w:t xml:space="preserve">CAPITOLUL II – ELIGIBILITATEA, RESPECTIV NEELIGIBILITATEA CHELTUIELILOR </w:t>
      </w:r>
    </w:p>
    <w:p w14:paraId="350E60F2" w14:textId="7C7D1D6C" w:rsidR="00AA2092" w:rsidRPr="00C9133D" w:rsidDel="0071198E" w:rsidRDefault="00AA2092" w:rsidP="00AA2092">
      <w:pPr>
        <w:jc w:val="both"/>
        <w:rPr>
          <w:del w:id="13" w:author="Georgia.Pariza" w:date="2023-07-20T11:24:00Z"/>
          <w:sz w:val="28"/>
          <w:szCs w:val="28"/>
        </w:rPr>
      </w:pPr>
    </w:p>
    <w:p w14:paraId="7BCD5AB5" w14:textId="77777777" w:rsidR="0071198E" w:rsidRPr="00C9133D" w:rsidRDefault="0071198E" w:rsidP="00AA2092">
      <w:pPr>
        <w:pStyle w:val="Heading2"/>
        <w:rPr>
          <w:ins w:id="14" w:author="Georgia.Pariza" w:date="2023-07-20T11:24:00Z"/>
          <w:sz w:val="28"/>
          <w:szCs w:val="28"/>
          <w:lang w:val="ro-RO"/>
        </w:rPr>
      </w:pPr>
      <w:bookmarkStart w:id="15" w:name="_Toc424285800"/>
    </w:p>
    <w:p w14:paraId="03A9E362" w14:textId="447FF456" w:rsidR="00AA2092" w:rsidRPr="00C9133D" w:rsidRDefault="00AA2092" w:rsidP="00AA2092">
      <w:pPr>
        <w:pStyle w:val="Heading2"/>
        <w:rPr>
          <w:sz w:val="28"/>
          <w:szCs w:val="28"/>
          <w:lang w:val="ro-RO"/>
        </w:rPr>
      </w:pPr>
      <w:r w:rsidRPr="00C9133D">
        <w:rPr>
          <w:sz w:val="28"/>
          <w:szCs w:val="28"/>
          <w:lang w:val="ro-RO"/>
        </w:rPr>
        <w:t xml:space="preserve">Articolul 4 – Eligibilitatea </w:t>
      </w:r>
      <w:r w:rsidR="00DA61FB" w:rsidRPr="00C9133D">
        <w:rPr>
          <w:sz w:val="28"/>
          <w:szCs w:val="28"/>
          <w:lang w:val="ro-RO"/>
        </w:rPr>
        <w:t xml:space="preserve">și neeligibilitatea </w:t>
      </w:r>
      <w:r w:rsidRPr="00C9133D">
        <w:rPr>
          <w:sz w:val="28"/>
          <w:szCs w:val="28"/>
          <w:lang w:val="ro-RO"/>
        </w:rPr>
        <w:t>cheltuielilor</w:t>
      </w:r>
      <w:bookmarkEnd w:id="15"/>
    </w:p>
    <w:p w14:paraId="2784D44F" w14:textId="77777777" w:rsidR="00883DA0" w:rsidRPr="00C9133D" w:rsidRDefault="00883DA0" w:rsidP="00173BA0">
      <w:pPr>
        <w:autoSpaceDE w:val="0"/>
        <w:autoSpaceDN w:val="0"/>
        <w:adjustRightInd w:val="0"/>
        <w:jc w:val="both"/>
        <w:rPr>
          <w:sz w:val="28"/>
          <w:szCs w:val="28"/>
        </w:rPr>
      </w:pPr>
    </w:p>
    <w:p w14:paraId="2B69DA64" w14:textId="02856C42" w:rsidR="0089517D" w:rsidRPr="00C9133D" w:rsidRDefault="00FA4CC5" w:rsidP="00173BA0">
      <w:pPr>
        <w:pStyle w:val="ListParagraph"/>
        <w:numPr>
          <w:ilvl w:val="0"/>
          <w:numId w:val="32"/>
        </w:numPr>
        <w:autoSpaceDE w:val="0"/>
        <w:autoSpaceDN w:val="0"/>
        <w:adjustRightInd w:val="0"/>
        <w:ind w:left="450"/>
        <w:jc w:val="both"/>
        <w:rPr>
          <w:sz w:val="28"/>
          <w:szCs w:val="28"/>
        </w:rPr>
      </w:pPr>
      <w:bookmarkStart w:id="16" w:name="_Hlk106896820"/>
      <w:r w:rsidRPr="00C9133D">
        <w:rPr>
          <w:sz w:val="28"/>
          <w:szCs w:val="28"/>
        </w:rPr>
        <w:lastRenderedPageBreak/>
        <w:t xml:space="preserve">Cheltuielile eligibile </w:t>
      </w:r>
      <w:r w:rsidR="00E306B5" w:rsidRPr="00C9133D">
        <w:rPr>
          <w:sz w:val="28"/>
          <w:szCs w:val="28"/>
        </w:rPr>
        <w:t xml:space="preserve">sunt </w:t>
      </w:r>
      <w:r w:rsidR="00B134F0" w:rsidRPr="00C9133D">
        <w:rPr>
          <w:sz w:val="28"/>
          <w:szCs w:val="28"/>
        </w:rPr>
        <w:t xml:space="preserve">cheltuielile efectuate </w:t>
      </w:r>
      <w:r w:rsidR="00FC6ABF" w:rsidRPr="00C9133D">
        <w:rPr>
          <w:sz w:val="28"/>
          <w:szCs w:val="28"/>
        </w:rPr>
        <w:t>î</w:t>
      </w:r>
      <w:r w:rsidR="00B134F0" w:rsidRPr="00C9133D">
        <w:rPr>
          <w:sz w:val="28"/>
          <w:szCs w:val="28"/>
        </w:rPr>
        <w:t>n scopul</w:t>
      </w:r>
      <w:r w:rsidR="00E306B5" w:rsidRPr="00C9133D">
        <w:rPr>
          <w:sz w:val="28"/>
          <w:szCs w:val="28"/>
        </w:rPr>
        <w:t xml:space="preserve"> </w:t>
      </w:r>
      <w:r w:rsidR="00F6571E" w:rsidRPr="00C9133D">
        <w:rPr>
          <w:sz w:val="28"/>
          <w:szCs w:val="28"/>
        </w:rPr>
        <w:t>P</w:t>
      </w:r>
      <w:r w:rsidR="00B134F0" w:rsidRPr="00C9133D">
        <w:rPr>
          <w:sz w:val="28"/>
          <w:szCs w:val="28"/>
        </w:rPr>
        <w:t>roiectului</w:t>
      </w:r>
      <w:r w:rsidR="00E306B5" w:rsidRPr="00C9133D">
        <w:rPr>
          <w:sz w:val="28"/>
          <w:szCs w:val="28"/>
        </w:rPr>
        <w:t xml:space="preserve">, </w:t>
      </w:r>
      <w:r w:rsidR="00FC6ABF" w:rsidRPr="00C9133D">
        <w:rPr>
          <w:sz w:val="28"/>
          <w:szCs w:val="28"/>
        </w:rPr>
        <w:t>î</w:t>
      </w:r>
      <w:r w:rsidR="00E306B5" w:rsidRPr="00C9133D">
        <w:rPr>
          <w:sz w:val="28"/>
          <w:szCs w:val="28"/>
        </w:rPr>
        <w:t>n  conformitate cu devizul de investi</w:t>
      </w:r>
      <w:r w:rsidR="00E42E1F" w:rsidRPr="00C9133D">
        <w:rPr>
          <w:sz w:val="28"/>
          <w:szCs w:val="28"/>
        </w:rPr>
        <w:t>ț</w:t>
      </w:r>
      <w:r w:rsidR="00E306B5" w:rsidRPr="00C9133D">
        <w:rPr>
          <w:sz w:val="28"/>
          <w:szCs w:val="28"/>
        </w:rPr>
        <w:t>ii prev</w:t>
      </w:r>
      <w:r w:rsidR="0054033B" w:rsidRPr="00C9133D">
        <w:rPr>
          <w:sz w:val="28"/>
          <w:szCs w:val="28"/>
        </w:rPr>
        <w:t>ă</w:t>
      </w:r>
      <w:r w:rsidR="00E306B5" w:rsidRPr="00C9133D">
        <w:rPr>
          <w:sz w:val="28"/>
          <w:szCs w:val="28"/>
        </w:rPr>
        <w:t xml:space="preserve">zut </w:t>
      </w:r>
      <w:r w:rsidR="00FC6ABF" w:rsidRPr="00C9133D">
        <w:rPr>
          <w:sz w:val="28"/>
          <w:szCs w:val="28"/>
        </w:rPr>
        <w:t>î</w:t>
      </w:r>
      <w:r w:rsidR="00E306B5" w:rsidRPr="00C9133D">
        <w:rPr>
          <w:sz w:val="28"/>
          <w:szCs w:val="28"/>
        </w:rPr>
        <w:t>n legisla</w:t>
      </w:r>
      <w:r w:rsidR="00FC6ABF" w:rsidRPr="00C9133D">
        <w:rPr>
          <w:sz w:val="28"/>
          <w:szCs w:val="28"/>
        </w:rPr>
        <w:t>ț</w:t>
      </w:r>
      <w:r w:rsidR="00E306B5" w:rsidRPr="00C9133D">
        <w:rPr>
          <w:sz w:val="28"/>
          <w:szCs w:val="28"/>
        </w:rPr>
        <w:t>ia na</w:t>
      </w:r>
      <w:r w:rsidR="00FC6ABF" w:rsidRPr="00C9133D">
        <w:rPr>
          <w:sz w:val="28"/>
          <w:szCs w:val="28"/>
        </w:rPr>
        <w:t>ț</w:t>
      </w:r>
      <w:r w:rsidR="00E306B5" w:rsidRPr="00C9133D">
        <w:rPr>
          <w:sz w:val="28"/>
          <w:szCs w:val="28"/>
        </w:rPr>
        <w:t>ional</w:t>
      </w:r>
      <w:r w:rsidR="00FC6ABF" w:rsidRPr="00C9133D">
        <w:rPr>
          <w:sz w:val="28"/>
          <w:szCs w:val="28"/>
        </w:rPr>
        <w:t>ă</w:t>
      </w:r>
      <w:r w:rsidR="00F10DD9" w:rsidRPr="00C9133D">
        <w:rPr>
          <w:sz w:val="28"/>
          <w:szCs w:val="28"/>
        </w:rPr>
        <w:t xml:space="preserve">, </w:t>
      </w:r>
      <w:r w:rsidR="005D42E6" w:rsidRPr="00C9133D">
        <w:rPr>
          <w:sz w:val="28"/>
          <w:szCs w:val="28"/>
        </w:rPr>
        <w:t>dacă respectă cumulativ prevederile</w:t>
      </w:r>
      <w:r w:rsidR="0089517D" w:rsidRPr="00C9133D">
        <w:rPr>
          <w:sz w:val="28"/>
          <w:szCs w:val="28"/>
        </w:rPr>
        <w:t>:</w:t>
      </w:r>
      <w:r w:rsidR="00B134F0" w:rsidRPr="00C9133D">
        <w:rPr>
          <w:sz w:val="28"/>
          <w:szCs w:val="28"/>
        </w:rPr>
        <w:t xml:space="preserve"> </w:t>
      </w:r>
      <w:r w:rsidR="005D42E6" w:rsidRPr="00C9133D">
        <w:rPr>
          <w:sz w:val="28"/>
          <w:szCs w:val="28"/>
        </w:rPr>
        <w:t xml:space="preserve"> </w:t>
      </w:r>
    </w:p>
    <w:p w14:paraId="0F7B6A15" w14:textId="120116FF" w:rsidR="0089517D" w:rsidRPr="00C9133D" w:rsidRDefault="0089517D" w:rsidP="007D75F3">
      <w:pPr>
        <w:pStyle w:val="ListParagraph"/>
        <w:numPr>
          <w:ilvl w:val="0"/>
          <w:numId w:val="19"/>
        </w:numPr>
        <w:jc w:val="both"/>
        <w:rPr>
          <w:sz w:val="28"/>
          <w:szCs w:val="28"/>
        </w:rPr>
      </w:pPr>
      <w:r w:rsidRPr="00C9133D">
        <w:rPr>
          <w:sz w:val="28"/>
          <w:szCs w:val="28"/>
        </w:rPr>
        <w:t>l</w:t>
      </w:r>
      <w:r w:rsidR="005D42E6" w:rsidRPr="00C9133D">
        <w:rPr>
          <w:sz w:val="28"/>
          <w:szCs w:val="28"/>
        </w:rPr>
        <w:t>egislați</w:t>
      </w:r>
      <w:r w:rsidRPr="00C9133D">
        <w:rPr>
          <w:sz w:val="28"/>
          <w:szCs w:val="28"/>
        </w:rPr>
        <w:t>ei</w:t>
      </w:r>
      <w:r w:rsidR="005D42E6" w:rsidRPr="00C9133D">
        <w:rPr>
          <w:sz w:val="28"/>
          <w:szCs w:val="28"/>
        </w:rPr>
        <w:t xml:space="preserve"> național</w:t>
      </w:r>
      <w:r w:rsidRPr="00C9133D">
        <w:rPr>
          <w:sz w:val="28"/>
          <w:szCs w:val="28"/>
        </w:rPr>
        <w:t>e</w:t>
      </w:r>
      <w:r w:rsidR="00080824" w:rsidRPr="00C9133D">
        <w:rPr>
          <w:sz w:val="28"/>
          <w:szCs w:val="28"/>
        </w:rPr>
        <w:t>;</w:t>
      </w:r>
      <w:r w:rsidR="005D42E6" w:rsidRPr="00C9133D">
        <w:rPr>
          <w:sz w:val="28"/>
          <w:szCs w:val="28"/>
        </w:rPr>
        <w:t xml:space="preserve"> </w:t>
      </w:r>
      <w:r w:rsidRPr="00C9133D">
        <w:rPr>
          <w:sz w:val="28"/>
          <w:szCs w:val="28"/>
        </w:rPr>
        <w:t xml:space="preserve"> </w:t>
      </w:r>
    </w:p>
    <w:p w14:paraId="66749F8A" w14:textId="6963C42A" w:rsidR="0089517D" w:rsidRPr="00C9133D" w:rsidRDefault="00A46A99" w:rsidP="007D75F3">
      <w:pPr>
        <w:pStyle w:val="ListParagraph"/>
        <w:numPr>
          <w:ilvl w:val="0"/>
          <w:numId w:val="19"/>
        </w:numPr>
        <w:jc w:val="both"/>
        <w:rPr>
          <w:sz w:val="28"/>
          <w:szCs w:val="28"/>
        </w:rPr>
      </w:pPr>
      <w:r w:rsidRPr="00C9133D">
        <w:rPr>
          <w:sz w:val="28"/>
          <w:szCs w:val="28"/>
        </w:rPr>
        <w:t>legislației europene</w:t>
      </w:r>
      <w:r w:rsidR="00080824" w:rsidRPr="00C9133D">
        <w:rPr>
          <w:sz w:val="28"/>
          <w:szCs w:val="28"/>
        </w:rPr>
        <w:t>;</w:t>
      </w:r>
    </w:p>
    <w:p w14:paraId="38BC6E1A" w14:textId="4F9F56F2" w:rsidR="00FA4CC5" w:rsidRPr="00C9133D" w:rsidRDefault="00022DC6" w:rsidP="007D75F3">
      <w:pPr>
        <w:pStyle w:val="ListParagraph"/>
        <w:numPr>
          <w:ilvl w:val="0"/>
          <w:numId w:val="19"/>
        </w:numPr>
        <w:jc w:val="both"/>
        <w:rPr>
          <w:sz w:val="28"/>
          <w:szCs w:val="28"/>
        </w:rPr>
      </w:pPr>
      <w:r w:rsidRPr="00C9133D">
        <w:rPr>
          <w:sz w:val="28"/>
          <w:szCs w:val="28"/>
        </w:rPr>
        <w:t>p</w:t>
      </w:r>
      <w:r w:rsidR="0089517D" w:rsidRPr="00C9133D">
        <w:rPr>
          <w:sz w:val="28"/>
          <w:szCs w:val="28"/>
        </w:rPr>
        <w:t>rezentului Contract.</w:t>
      </w:r>
      <w:r w:rsidR="0089517D" w:rsidRPr="00C9133D" w:rsidDel="005D42E6">
        <w:rPr>
          <w:sz w:val="28"/>
          <w:szCs w:val="28"/>
        </w:rPr>
        <w:t xml:space="preserve"> </w:t>
      </w:r>
    </w:p>
    <w:p w14:paraId="6FBA2601" w14:textId="7340A8B0" w:rsidR="00607ACA" w:rsidRPr="00C9133D" w:rsidRDefault="00607ACA" w:rsidP="00173BA0">
      <w:pPr>
        <w:pStyle w:val="ListParagraph"/>
        <w:numPr>
          <w:ilvl w:val="0"/>
          <w:numId w:val="32"/>
        </w:numPr>
        <w:ind w:left="450"/>
        <w:jc w:val="both"/>
        <w:rPr>
          <w:iCs/>
          <w:sz w:val="28"/>
          <w:szCs w:val="28"/>
        </w:rPr>
      </w:pPr>
      <w:r w:rsidRPr="00C9133D">
        <w:rPr>
          <w:iCs/>
          <w:sz w:val="28"/>
          <w:szCs w:val="28"/>
        </w:rPr>
        <w:t>Sunt  considerate neeligibile următoarele tipuri de cheltuieli:</w:t>
      </w:r>
    </w:p>
    <w:bookmarkEnd w:id="16"/>
    <w:p w14:paraId="7AFB936B" w14:textId="6A12269C" w:rsidR="003C0045" w:rsidRPr="00C9133D" w:rsidRDefault="003C0045" w:rsidP="00080824">
      <w:pPr>
        <w:pStyle w:val="ListParagraph"/>
        <w:widowControl w:val="0"/>
        <w:numPr>
          <w:ilvl w:val="0"/>
          <w:numId w:val="23"/>
        </w:numPr>
        <w:tabs>
          <w:tab w:val="left" w:pos="979"/>
        </w:tabs>
        <w:autoSpaceDE w:val="0"/>
        <w:autoSpaceDN w:val="0"/>
        <w:ind w:left="965" w:hanging="288"/>
        <w:contextualSpacing w:val="0"/>
        <w:rPr>
          <w:sz w:val="28"/>
          <w:szCs w:val="28"/>
        </w:rPr>
      </w:pPr>
      <w:r w:rsidRPr="00C9133D">
        <w:rPr>
          <w:sz w:val="28"/>
          <w:szCs w:val="28"/>
        </w:rPr>
        <w:t>cheltuielile</w:t>
      </w:r>
      <w:r w:rsidRPr="00C9133D">
        <w:rPr>
          <w:spacing w:val="-2"/>
          <w:sz w:val="28"/>
          <w:szCs w:val="28"/>
        </w:rPr>
        <w:t xml:space="preserve"> </w:t>
      </w:r>
      <w:r w:rsidRPr="00C9133D">
        <w:rPr>
          <w:sz w:val="28"/>
          <w:szCs w:val="28"/>
        </w:rPr>
        <w:t>aferente</w:t>
      </w:r>
      <w:r w:rsidRPr="00C9133D">
        <w:rPr>
          <w:spacing w:val="-1"/>
          <w:sz w:val="28"/>
          <w:szCs w:val="28"/>
        </w:rPr>
        <w:t xml:space="preserve"> </w:t>
      </w:r>
      <w:r w:rsidRPr="00C9133D">
        <w:rPr>
          <w:sz w:val="28"/>
          <w:szCs w:val="28"/>
        </w:rPr>
        <w:t>contribuției</w:t>
      </w:r>
      <w:r w:rsidRPr="00C9133D">
        <w:rPr>
          <w:spacing w:val="-1"/>
          <w:sz w:val="28"/>
          <w:szCs w:val="28"/>
        </w:rPr>
        <w:t xml:space="preserve"> </w:t>
      </w:r>
      <w:r w:rsidRPr="00C9133D">
        <w:rPr>
          <w:sz w:val="28"/>
          <w:szCs w:val="28"/>
        </w:rPr>
        <w:t>în</w:t>
      </w:r>
      <w:r w:rsidRPr="00C9133D">
        <w:rPr>
          <w:spacing w:val="-2"/>
          <w:sz w:val="28"/>
          <w:szCs w:val="28"/>
        </w:rPr>
        <w:t xml:space="preserve"> </w:t>
      </w:r>
      <w:r w:rsidRPr="00C9133D">
        <w:rPr>
          <w:sz w:val="28"/>
          <w:szCs w:val="28"/>
        </w:rPr>
        <w:t>natură;</w:t>
      </w:r>
    </w:p>
    <w:p w14:paraId="20535DCB" w14:textId="77777777" w:rsidR="003C0045" w:rsidRPr="00C9133D" w:rsidRDefault="003C0045" w:rsidP="00080824">
      <w:pPr>
        <w:pStyle w:val="ListParagraph"/>
        <w:widowControl w:val="0"/>
        <w:numPr>
          <w:ilvl w:val="0"/>
          <w:numId w:val="23"/>
        </w:numPr>
        <w:tabs>
          <w:tab w:val="left" w:pos="979"/>
        </w:tabs>
        <w:autoSpaceDE w:val="0"/>
        <w:autoSpaceDN w:val="0"/>
        <w:ind w:left="965" w:hanging="288"/>
        <w:contextualSpacing w:val="0"/>
        <w:rPr>
          <w:sz w:val="28"/>
          <w:szCs w:val="28"/>
        </w:rPr>
      </w:pPr>
      <w:r w:rsidRPr="00C9133D">
        <w:rPr>
          <w:sz w:val="28"/>
          <w:szCs w:val="28"/>
        </w:rPr>
        <w:t>cheltuielile</w:t>
      </w:r>
      <w:r w:rsidRPr="00C9133D">
        <w:rPr>
          <w:spacing w:val="-2"/>
          <w:sz w:val="28"/>
          <w:szCs w:val="28"/>
        </w:rPr>
        <w:t xml:space="preserve"> </w:t>
      </w:r>
      <w:r w:rsidRPr="00C9133D">
        <w:rPr>
          <w:sz w:val="28"/>
          <w:szCs w:val="28"/>
        </w:rPr>
        <w:t>cu</w:t>
      </w:r>
      <w:r w:rsidRPr="00C9133D">
        <w:rPr>
          <w:spacing w:val="-2"/>
          <w:sz w:val="28"/>
          <w:szCs w:val="28"/>
        </w:rPr>
        <w:t xml:space="preserve"> </w:t>
      </w:r>
      <w:r w:rsidRPr="00C9133D">
        <w:rPr>
          <w:sz w:val="28"/>
          <w:szCs w:val="28"/>
        </w:rPr>
        <w:t>amortizarea;</w:t>
      </w:r>
    </w:p>
    <w:p w14:paraId="3941FA35" w14:textId="76278D6E" w:rsidR="003C0045" w:rsidRPr="00C9133D" w:rsidRDefault="00331BC5" w:rsidP="00080824">
      <w:pPr>
        <w:pStyle w:val="ListParagraph"/>
        <w:numPr>
          <w:ilvl w:val="0"/>
          <w:numId w:val="23"/>
        </w:numPr>
        <w:ind w:left="965" w:hanging="288"/>
        <w:rPr>
          <w:sz w:val="28"/>
          <w:szCs w:val="28"/>
        </w:rPr>
      </w:pPr>
      <w:r w:rsidRPr="00C9133D">
        <w:rPr>
          <w:sz w:val="28"/>
          <w:szCs w:val="28"/>
        </w:rPr>
        <w:t>cheltuieli cu achiziția terenurilor și a imobilelor deja construite;</w:t>
      </w:r>
    </w:p>
    <w:p w14:paraId="33288557" w14:textId="2EF16976" w:rsidR="003C0045" w:rsidRPr="00C9133D" w:rsidRDefault="00064280" w:rsidP="00080824">
      <w:pPr>
        <w:pStyle w:val="ListParagraph"/>
        <w:widowControl w:val="0"/>
        <w:numPr>
          <w:ilvl w:val="0"/>
          <w:numId w:val="23"/>
        </w:numPr>
        <w:tabs>
          <w:tab w:val="left" w:pos="979"/>
        </w:tabs>
        <w:autoSpaceDE w:val="0"/>
        <w:autoSpaceDN w:val="0"/>
        <w:ind w:left="965" w:hanging="288"/>
        <w:contextualSpacing w:val="0"/>
        <w:rPr>
          <w:sz w:val="28"/>
          <w:szCs w:val="28"/>
        </w:rPr>
      </w:pPr>
      <w:r w:rsidRPr="00C9133D">
        <w:rPr>
          <w:sz w:val="28"/>
          <w:szCs w:val="28"/>
        </w:rPr>
        <w:t>cheltuielil</w:t>
      </w:r>
      <w:r w:rsidR="00A34932" w:rsidRPr="00C9133D">
        <w:rPr>
          <w:sz w:val="28"/>
          <w:szCs w:val="28"/>
        </w:rPr>
        <w:t>e</w:t>
      </w:r>
      <w:r w:rsidRPr="00C9133D">
        <w:rPr>
          <w:sz w:val="28"/>
          <w:szCs w:val="28"/>
        </w:rPr>
        <w:t xml:space="preserve"> </w:t>
      </w:r>
      <w:r w:rsidR="00110CBF" w:rsidRPr="00C9133D">
        <w:rPr>
          <w:sz w:val="28"/>
          <w:szCs w:val="28"/>
        </w:rPr>
        <w:t>aferente achiziţiei sub forma</w:t>
      </w:r>
      <w:r w:rsidR="00A35132" w:rsidRPr="00C9133D">
        <w:rPr>
          <w:sz w:val="28"/>
          <w:szCs w:val="28"/>
        </w:rPr>
        <w:t xml:space="preserve"> leasing</w:t>
      </w:r>
      <w:r w:rsidR="00110CBF" w:rsidRPr="00C9133D">
        <w:rPr>
          <w:sz w:val="28"/>
          <w:szCs w:val="28"/>
        </w:rPr>
        <w:t>ului</w:t>
      </w:r>
      <w:r w:rsidR="003C0045" w:rsidRPr="00C9133D">
        <w:rPr>
          <w:sz w:val="28"/>
          <w:szCs w:val="28"/>
        </w:rPr>
        <w:t>;</w:t>
      </w:r>
    </w:p>
    <w:p w14:paraId="2FB44A4A" w14:textId="44BF0A96" w:rsidR="00331BC5" w:rsidRPr="00C9133D" w:rsidRDefault="00331BC5" w:rsidP="00080824">
      <w:pPr>
        <w:pStyle w:val="ListParagraph"/>
        <w:widowControl w:val="0"/>
        <w:numPr>
          <w:ilvl w:val="0"/>
          <w:numId w:val="23"/>
        </w:numPr>
        <w:tabs>
          <w:tab w:val="left" w:pos="979"/>
        </w:tabs>
        <w:autoSpaceDE w:val="0"/>
        <w:autoSpaceDN w:val="0"/>
        <w:ind w:left="965" w:hanging="288"/>
        <w:rPr>
          <w:sz w:val="28"/>
          <w:szCs w:val="28"/>
        </w:rPr>
      </w:pPr>
      <w:r w:rsidRPr="00C9133D">
        <w:rPr>
          <w:sz w:val="28"/>
          <w:szCs w:val="28"/>
        </w:rPr>
        <w:t>cheltuieli cu închirierea</w:t>
      </w:r>
      <w:r w:rsidR="00781ACF" w:rsidRPr="00C9133D">
        <w:rPr>
          <w:sz w:val="28"/>
          <w:szCs w:val="28"/>
        </w:rPr>
        <w:t>, altele decât cele prevăzute la cheltuielile generale de admini</w:t>
      </w:r>
      <w:r w:rsidR="00B44EF1" w:rsidRPr="00C9133D">
        <w:rPr>
          <w:sz w:val="28"/>
          <w:szCs w:val="28"/>
        </w:rPr>
        <w:t>s</w:t>
      </w:r>
      <w:r w:rsidR="00781ACF" w:rsidRPr="00C9133D">
        <w:rPr>
          <w:sz w:val="28"/>
          <w:szCs w:val="28"/>
        </w:rPr>
        <w:t>trație;</w:t>
      </w:r>
    </w:p>
    <w:p w14:paraId="3292CA7B" w14:textId="77777777" w:rsidR="00331BC5" w:rsidRPr="00C9133D" w:rsidRDefault="00331BC5"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cheltuieli cu achiziția de mijloace de transport;</w:t>
      </w:r>
    </w:p>
    <w:p w14:paraId="446EA31B" w14:textId="77777777" w:rsidR="00331BC5" w:rsidRPr="00C9133D" w:rsidRDefault="00331BC5"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cheltuieli generale de administrație;</w:t>
      </w:r>
    </w:p>
    <w:p w14:paraId="63741527" w14:textId="77777777" w:rsidR="00331BC5" w:rsidRPr="00C9133D" w:rsidRDefault="00331BC5"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dobânda debitoare cu excepţia celor referitoare la granturi acordate sub forma unei subvenţii pentru dobândă sau pentru comisioane de garantare;</w:t>
      </w:r>
    </w:p>
    <w:p w14:paraId="775C6AE8" w14:textId="3D938084" w:rsidR="00331BC5" w:rsidRPr="00C9133D" w:rsidRDefault="00331BC5"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 xml:space="preserve">alte comisioane </w:t>
      </w:r>
      <w:r w:rsidR="00A34932" w:rsidRPr="00C9133D">
        <w:rPr>
          <w:sz w:val="28"/>
          <w:szCs w:val="28"/>
        </w:rPr>
        <w:t xml:space="preserve">bancare </w:t>
      </w:r>
      <w:r w:rsidRPr="00C9133D">
        <w:rPr>
          <w:sz w:val="28"/>
          <w:szCs w:val="28"/>
        </w:rPr>
        <w:t>aferente creditelor;</w:t>
      </w:r>
    </w:p>
    <w:p w14:paraId="2F7E3C25" w14:textId="77777777" w:rsidR="00331BC5" w:rsidRPr="00C9133D" w:rsidRDefault="00331BC5"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achiziţia de echipamente second-hand;</w:t>
      </w:r>
    </w:p>
    <w:p w14:paraId="18D626A5" w14:textId="77777777" w:rsidR="00331BC5" w:rsidRPr="00C9133D" w:rsidRDefault="00331BC5"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amenzi, penalităţi şi cheltuieli de judecată și arbitraj;</w:t>
      </w:r>
    </w:p>
    <w:p w14:paraId="6A953B31" w14:textId="77777777" w:rsidR="00331BC5" w:rsidRPr="00C9133D" w:rsidRDefault="00331BC5"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costurile pentru operarea obiectivelor de investiţii;</w:t>
      </w:r>
    </w:p>
    <w:p w14:paraId="7A0CA9ED" w14:textId="5EB62EE7" w:rsidR="00331BC5" w:rsidRPr="00C9133D" w:rsidRDefault="00331BC5"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cheltuielile efectuate pentru obiective de investiţii executate în regie proprie;</w:t>
      </w:r>
    </w:p>
    <w:p w14:paraId="52DFF536" w14:textId="1900A1F2" w:rsidR="00331BC5" w:rsidRPr="00C9133D" w:rsidRDefault="00331BC5"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cheltuieli pentru comisioane, cote, taxe ;</w:t>
      </w:r>
    </w:p>
    <w:p w14:paraId="74CF0C3B" w14:textId="14A3D12E" w:rsidR="00331BC5" w:rsidRPr="00C9133D" w:rsidRDefault="00331BC5"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TVA;</w:t>
      </w:r>
    </w:p>
    <w:p w14:paraId="7CB5537F" w14:textId="5F2DCB13" w:rsidR="00E55424" w:rsidRPr="00C9133D" w:rsidRDefault="00E55424"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cheltuielile cu branșamentul (conectarea la stația de transformare);</w:t>
      </w:r>
    </w:p>
    <w:p w14:paraId="461517B0" w14:textId="0BE0A809" w:rsidR="00331BC5" w:rsidRPr="00C9133D" w:rsidRDefault="00110CBF"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cheltuielile cu lucrările pregătitoare, cum ar fi obținerea avizelor și autorizațiilor, realizarea studiilor de fezabilitate (și a studiilor tehnice stabilite de standarde şi normative pentru pregătirea proiectului</w:t>
      </w:r>
      <w:r w:rsidR="0028387E" w:rsidRPr="00C9133D">
        <w:rPr>
          <w:sz w:val="28"/>
          <w:szCs w:val="28"/>
        </w:rPr>
        <w:t>)</w:t>
      </w:r>
      <w:r w:rsidRPr="00C9133D">
        <w:rPr>
          <w:sz w:val="28"/>
          <w:szCs w:val="28"/>
        </w:rPr>
        <w:t>,</w:t>
      </w:r>
    </w:p>
    <w:p w14:paraId="323A9647" w14:textId="1FC60BA1" w:rsidR="00331BC5" w:rsidRPr="00C9133D" w:rsidRDefault="00331BC5" w:rsidP="007D75F3">
      <w:pPr>
        <w:pStyle w:val="ListParagraph"/>
        <w:widowControl w:val="0"/>
        <w:numPr>
          <w:ilvl w:val="0"/>
          <w:numId w:val="23"/>
        </w:numPr>
        <w:tabs>
          <w:tab w:val="left" w:pos="979"/>
        </w:tabs>
        <w:autoSpaceDE w:val="0"/>
        <w:autoSpaceDN w:val="0"/>
        <w:spacing w:before="120"/>
        <w:rPr>
          <w:sz w:val="28"/>
          <w:szCs w:val="28"/>
        </w:rPr>
      </w:pPr>
      <w:r w:rsidRPr="00C9133D">
        <w:rPr>
          <w:sz w:val="28"/>
          <w:szCs w:val="28"/>
        </w:rPr>
        <w:t>alte cheltuieli cu caracter general (ex. publicitate, informare, audit financiar, managementul proiectului)</w:t>
      </w:r>
      <w:r w:rsidR="004F5F73" w:rsidRPr="00C9133D">
        <w:rPr>
          <w:sz w:val="28"/>
          <w:szCs w:val="28"/>
        </w:rPr>
        <w:t>.</w:t>
      </w:r>
    </w:p>
    <w:p w14:paraId="6F7FDECF" w14:textId="77777777" w:rsidR="00495EFB" w:rsidRPr="00C9133D" w:rsidRDefault="00495EFB" w:rsidP="00AA2092">
      <w:pPr>
        <w:pStyle w:val="Heading2"/>
        <w:rPr>
          <w:sz w:val="28"/>
          <w:szCs w:val="28"/>
          <w:lang w:val="ro-RO"/>
        </w:rPr>
      </w:pPr>
      <w:bookmarkStart w:id="17" w:name="_Toc424285801"/>
    </w:p>
    <w:p w14:paraId="5BC827B0" w14:textId="77777777" w:rsidR="00B10F6B" w:rsidRPr="00C9133D" w:rsidRDefault="00B10F6B" w:rsidP="00B10F6B">
      <w:pPr>
        <w:rPr>
          <w:sz w:val="28"/>
          <w:szCs w:val="28"/>
          <w:lang w:eastAsia="x-none"/>
        </w:rPr>
      </w:pPr>
    </w:p>
    <w:bookmarkEnd w:id="17"/>
    <w:p w14:paraId="62116DAB" w14:textId="198B48F3" w:rsidR="0038538B" w:rsidRPr="00C9133D" w:rsidRDefault="004E53F4" w:rsidP="004E53F4">
      <w:pPr>
        <w:pStyle w:val="Head5-Subsect"/>
        <w:numPr>
          <w:ilvl w:val="0"/>
          <w:numId w:val="0"/>
        </w:numPr>
        <w:tabs>
          <w:tab w:val="clear" w:pos="502"/>
          <w:tab w:val="clear" w:pos="1080"/>
          <w:tab w:val="num" w:pos="810"/>
          <w:tab w:val="right" w:pos="9000"/>
        </w:tabs>
        <w:spacing w:before="0" w:after="0"/>
        <w:rPr>
          <w:rFonts w:ascii="Times New Roman" w:hAnsi="Times New Roman"/>
          <w:sz w:val="28"/>
          <w:szCs w:val="28"/>
        </w:rPr>
      </w:pPr>
      <w:r w:rsidRPr="00C9133D">
        <w:rPr>
          <w:rFonts w:ascii="Times New Roman" w:hAnsi="Times New Roman"/>
          <w:sz w:val="28"/>
          <w:szCs w:val="28"/>
        </w:rPr>
        <w:t>CAPITOLUL III – DREPTURILE SI OBLIGATIILE PARTILOR</w:t>
      </w:r>
    </w:p>
    <w:p w14:paraId="757B54C6" w14:textId="77777777" w:rsidR="001B1F65" w:rsidRPr="00C9133D" w:rsidRDefault="001B1F65" w:rsidP="004E53F4">
      <w:pPr>
        <w:pStyle w:val="Head5-Subsect"/>
        <w:numPr>
          <w:ilvl w:val="0"/>
          <w:numId w:val="0"/>
        </w:numPr>
        <w:tabs>
          <w:tab w:val="clear" w:pos="502"/>
          <w:tab w:val="clear" w:pos="1080"/>
          <w:tab w:val="num" w:pos="810"/>
          <w:tab w:val="right" w:pos="9000"/>
        </w:tabs>
        <w:spacing w:before="0" w:after="0"/>
        <w:rPr>
          <w:rFonts w:ascii="Times New Roman" w:hAnsi="Times New Roman"/>
          <w:sz w:val="28"/>
          <w:szCs w:val="28"/>
        </w:rPr>
      </w:pPr>
    </w:p>
    <w:p w14:paraId="715BDE96" w14:textId="77777777" w:rsidR="001B1F65" w:rsidRPr="00C9133D" w:rsidRDefault="001B1F65" w:rsidP="001B1F65">
      <w:pPr>
        <w:pStyle w:val="Head4-Subsect"/>
        <w:numPr>
          <w:ilvl w:val="0"/>
          <w:numId w:val="0"/>
        </w:numPr>
        <w:tabs>
          <w:tab w:val="clear" w:pos="502"/>
          <w:tab w:val="clear" w:pos="1080"/>
        </w:tabs>
        <w:spacing w:before="0" w:after="0"/>
        <w:rPr>
          <w:rFonts w:ascii="Times New Roman" w:hAnsi="Times New Roman"/>
          <w:sz w:val="28"/>
          <w:szCs w:val="28"/>
        </w:rPr>
      </w:pPr>
      <w:r w:rsidRPr="00C9133D">
        <w:rPr>
          <w:rFonts w:ascii="Times New Roman" w:hAnsi="Times New Roman"/>
          <w:sz w:val="28"/>
          <w:szCs w:val="28"/>
        </w:rPr>
        <w:t>Articolul 5 – Drepturile și obligațiile Ministerului Energiei</w:t>
      </w:r>
    </w:p>
    <w:p w14:paraId="6C7718F9" w14:textId="77777777" w:rsidR="001B1F65" w:rsidRPr="00C9133D" w:rsidRDefault="001B1F65" w:rsidP="001B1F65">
      <w:pPr>
        <w:pStyle w:val="Head4-Subsect"/>
        <w:numPr>
          <w:ilvl w:val="0"/>
          <w:numId w:val="0"/>
        </w:numPr>
        <w:tabs>
          <w:tab w:val="clear" w:pos="502"/>
          <w:tab w:val="clear" w:pos="1080"/>
        </w:tabs>
        <w:spacing w:before="0" w:after="0"/>
        <w:rPr>
          <w:rFonts w:ascii="Times New Roman" w:hAnsi="Times New Roman"/>
          <w:sz w:val="28"/>
          <w:szCs w:val="28"/>
        </w:rPr>
      </w:pPr>
    </w:p>
    <w:p w14:paraId="1C34578A" w14:textId="77777777" w:rsidR="00173BA0" w:rsidRPr="00C9133D" w:rsidRDefault="001B1F65" w:rsidP="00173BA0">
      <w:pPr>
        <w:pStyle w:val="ListParagraph"/>
        <w:numPr>
          <w:ilvl w:val="0"/>
          <w:numId w:val="20"/>
        </w:numPr>
        <w:tabs>
          <w:tab w:val="left" w:pos="450"/>
        </w:tabs>
        <w:jc w:val="both"/>
        <w:rPr>
          <w:sz w:val="28"/>
          <w:szCs w:val="28"/>
        </w:rPr>
      </w:pPr>
      <w:r w:rsidRPr="00C9133D">
        <w:rPr>
          <w:sz w:val="28"/>
          <w:szCs w:val="28"/>
        </w:rPr>
        <w:t xml:space="preserve">Ministerul Energiei are dreptul de a monitoriza din punct de vedere tehnic şi financiar implementarea </w:t>
      </w:r>
      <w:r w:rsidR="001E4E64" w:rsidRPr="00C9133D">
        <w:rPr>
          <w:sz w:val="28"/>
          <w:szCs w:val="28"/>
        </w:rPr>
        <w:t>P</w:t>
      </w:r>
      <w:r w:rsidRPr="00C9133D">
        <w:rPr>
          <w:sz w:val="28"/>
          <w:szCs w:val="28"/>
        </w:rPr>
        <w:t xml:space="preserve">roiectului în vederea asigurării îndeplinirii </w:t>
      </w:r>
      <w:r w:rsidR="00900EEB" w:rsidRPr="00C9133D">
        <w:rPr>
          <w:sz w:val="28"/>
          <w:szCs w:val="28"/>
        </w:rPr>
        <w:t>indicatorilor</w:t>
      </w:r>
      <w:r w:rsidRPr="00C9133D">
        <w:rPr>
          <w:sz w:val="28"/>
          <w:szCs w:val="28"/>
        </w:rPr>
        <w:t xml:space="preserve"> </w:t>
      </w:r>
      <w:r w:rsidR="001E4E64" w:rsidRPr="00C9133D">
        <w:rPr>
          <w:sz w:val="28"/>
          <w:szCs w:val="28"/>
        </w:rPr>
        <w:t>P</w:t>
      </w:r>
      <w:r w:rsidRPr="00C9133D">
        <w:rPr>
          <w:sz w:val="28"/>
          <w:szCs w:val="28"/>
        </w:rPr>
        <w:t>roiectului și prevenirii neregulilor.</w:t>
      </w:r>
    </w:p>
    <w:p w14:paraId="72FA07F7" w14:textId="6101601E" w:rsidR="001B1F65" w:rsidRPr="00C9133D" w:rsidRDefault="001B1F65" w:rsidP="00173BA0">
      <w:pPr>
        <w:pStyle w:val="ListParagraph"/>
        <w:numPr>
          <w:ilvl w:val="0"/>
          <w:numId w:val="20"/>
        </w:numPr>
        <w:tabs>
          <w:tab w:val="left" w:pos="450"/>
        </w:tabs>
        <w:jc w:val="both"/>
        <w:rPr>
          <w:sz w:val="28"/>
          <w:szCs w:val="28"/>
        </w:rPr>
      </w:pPr>
      <w:r w:rsidRPr="00C9133D">
        <w:rPr>
          <w:sz w:val="28"/>
          <w:szCs w:val="28"/>
        </w:rPr>
        <w:t xml:space="preserve">Ministerul Energiei are dreptul de a verifica legalitatea și realitatea tuturor activităţilor aferente implementării </w:t>
      </w:r>
      <w:r w:rsidR="001E4E64" w:rsidRPr="00C9133D">
        <w:rPr>
          <w:sz w:val="28"/>
          <w:szCs w:val="28"/>
        </w:rPr>
        <w:t>P</w:t>
      </w:r>
      <w:r w:rsidRPr="00C9133D">
        <w:rPr>
          <w:sz w:val="28"/>
          <w:szCs w:val="28"/>
        </w:rPr>
        <w:t>roiectului care fac obiectul prezentului Contract.</w:t>
      </w:r>
    </w:p>
    <w:p w14:paraId="7D108A0F" w14:textId="30E9654E" w:rsidR="001B1F65" w:rsidRPr="00C9133D" w:rsidRDefault="001B1F65" w:rsidP="00173BA0">
      <w:pPr>
        <w:pStyle w:val="ListParagraph"/>
        <w:numPr>
          <w:ilvl w:val="0"/>
          <w:numId w:val="20"/>
        </w:numPr>
        <w:tabs>
          <w:tab w:val="left" w:pos="450"/>
        </w:tabs>
        <w:jc w:val="both"/>
        <w:rPr>
          <w:sz w:val="28"/>
          <w:szCs w:val="28"/>
        </w:rPr>
      </w:pPr>
      <w:r w:rsidRPr="00C9133D">
        <w:rPr>
          <w:sz w:val="28"/>
          <w:szCs w:val="28"/>
        </w:rPr>
        <w:t xml:space="preserve">Ministerul Energiei îşi rezervă dreptul de a recupera din valoarea stabilită la art. 3 – Valoarea </w:t>
      </w:r>
      <w:r w:rsidR="00112EB8" w:rsidRPr="00C9133D">
        <w:rPr>
          <w:sz w:val="28"/>
          <w:szCs w:val="28"/>
        </w:rPr>
        <w:t>Proiectului</w:t>
      </w:r>
      <w:r w:rsidRPr="00C9133D">
        <w:rPr>
          <w:sz w:val="28"/>
          <w:szCs w:val="28"/>
        </w:rPr>
        <w:t>, sumele necuvenite, dacă într-o perioadă de 5 (cinci) ani de la finalizarea proiectului, apar modificări faţă de situaţia existentă la data semnării Contractului</w:t>
      </w:r>
      <w:r w:rsidR="00112EB8" w:rsidRPr="00C9133D">
        <w:rPr>
          <w:sz w:val="28"/>
          <w:szCs w:val="28"/>
        </w:rPr>
        <w:t xml:space="preserve"> </w:t>
      </w:r>
      <w:r w:rsidRPr="00C9133D">
        <w:rPr>
          <w:sz w:val="28"/>
          <w:szCs w:val="28"/>
        </w:rPr>
        <w:t xml:space="preserve">de natură a: </w:t>
      </w:r>
    </w:p>
    <w:p w14:paraId="7E8D610C" w14:textId="77777777" w:rsidR="001B1F65" w:rsidRPr="00C9133D" w:rsidRDefault="001B1F65" w:rsidP="001B1F65">
      <w:pPr>
        <w:pStyle w:val="ListParagraph"/>
        <w:ind w:left="709"/>
        <w:jc w:val="both"/>
        <w:rPr>
          <w:sz w:val="28"/>
          <w:szCs w:val="28"/>
        </w:rPr>
      </w:pPr>
      <w:r w:rsidRPr="00C9133D">
        <w:rPr>
          <w:sz w:val="28"/>
          <w:szCs w:val="28"/>
        </w:rPr>
        <w:lastRenderedPageBreak/>
        <w:t xml:space="preserve">a) afecta natura operării, condiţiile de implementare sau a oferi unui organism privat ori public avantaje ilicite; </w:t>
      </w:r>
    </w:p>
    <w:p w14:paraId="10D11674" w14:textId="413A7566" w:rsidR="001B1F65" w:rsidRPr="00C9133D" w:rsidRDefault="001B1F65" w:rsidP="001B1F65">
      <w:pPr>
        <w:pStyle w:val="ListParagraph"/>
        <w:ind w:left="709"/>
        <w:jc w:val="both"/>
        <w:rPr>
          <w:i/>
          <w:iCs/>
          <w:sz w:val="28"/>
          <w:szCs w:val="28"/>
        </w:rPr>
      </w:pPr>
      <w:r w:rsidRPr="00C9133D">
        <w:rPr>
          <w:sz w:val="28"/>
          <w:szCs w:val="28"/>
        </w:rPr>
        <w:t>b)</w:t>
      </w:r>
      <w:r w:rsidR="003A7257" w:rsidRPr="00C9133D">
        <w:rPr>
          <w:sz w:val="28"/>
          <w:szCs w:val="28"/>
        </w:rPr>
        <w:t xml:space="preserve"> </w:t>
      </w:r>
      <w:r w:rsidRPr="00C9133D">
        <w:rPr>
          <w:sz w:val="28"/>
          <w:szCs w:val="28"/>
        </w:rPr>
        <w:t>afecta natura proprietăţii asupra oricărei părţi a infrastructurii finanţate.</w:t>
      </w:r>
    </w:p>
    <w:p w14:paraId="405714D1" w14:textId="56127E62" w:rsidR="001B1F65" w:rsidRPr="00C9133D" w:rsidRDefault="001B1F65" w:rsidP="00173BA0">
      <w:pPr>
        <w:pStyle w:val="ListParagraph"/>
        <w:numPr>
          <w:ilvl w:val="0"/>
          <w:numId w:val="20"/>
        </w:numPr>
        <w:autoSpaceDE w:val="0"/>
        <w:autoSpaceDN w:val="0"/>
        <w:adjustRightInd w:val="0"/>
        <w:jc w:val="both"/>
        <w:rPr>
          <w:sz w:val="28"/>
          <w:szCs w:val="28"/>
        </w:rPr>
      </w:pPr>
      <w:r w:rsidRPr="00C9133D">
        <w:rPr>
          <w:sz w:val="28"/>
          <w:szCs w:val="28"/>
        </w:rPr>
        <w:t xml:space="preserve">Ministerul Energiei are obligația să ia măsuri adecvate pentru prevenirea, depistarea și corectarea fraudei, a corupției și a conflictelor de interese, astfel cum sunt definite la art. 61 alin. (2) și (3) din </w:t>
      </w:r>
      <w:r w:rsidR="008759E4" w:rsidRPr="00C9133D">
        <w:rPr>
          <w:sz w:val="28"/>
          <w:szCs w:val="28"/>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C9133D">
        <w:rPr>
          <w:sz w:val="28"/>
          <w:szCs w:val="28"/>
        </w:rPr>
        <w:t>, care afectează interesele financiare ale Uniunii Europene și să întreprindă acțiuni în justiție pentru recuperarea fondurilor  care au fost deturnate.</w:t>
      </w:r>
    </w:p>
    <w:p w14:paraId="644BBBF9" w14:textId="77777777" w:rsidR="00173BA0" w:rsidRPr="00C9133D" w:rsidRDefault="001B1F65" w:rsidP="00173BA0">
      <w:pPr>
        <w:pStyle w:val="ListParagraph"/>
        <w:numPr>
          <w:ilvl w:val="0"/>
          <w:numId w:val="20"/>
        </w:numPr>
        <w:autoSpaceDE w:val="0"/>
        <w:autoSpaceDN w:val="0"/>
        <w:adjustRightInd w:val="0"/>
        <w:jc w:val="both"/>
        <w:rPr>
          <w:sz w:val="28"/>
          <w:szCs w:val="28"/>
        </w:rPr>
      </w:pPr>
      <w:r w:rsidRPr="00C9133D">
        <w:rPr>
          <w:sz w:val="28"/>
          <w:szCs w:val="28"/>
        </w:rPr>
        <w:t>Ministerul Energiei are obligaţia de a informa Beneficiarul, în timp util, cu privire la orice decizie luată care poate afecta implementarea Proiectului</w:t>
      </w:r>
      <w:r w:rsidR="003A7257" w:rsidRPr="00C9133D">
        <w:rPr>
          <w:sz w:val="28"/>
          <w:szCs w:val="28"/>
        </w:rPr>
        <w:t>.</w:t>
      </w:r>
    </w:p>
    <w:p w14:paraId="673310EE" w14:textId="61935F8E" w:rsidR="001B1F65" w:rsidRPr="00C9133D" w:rsidRDefault="001B1F65" w:rsidP="00173BA0">
      <w:pPr>
        <w:pStyle w:val="ListParagraph"/>
        <w:numPr>
          <w:ilvl w:val="0"/>
          <w:numId w:val="20"/>
        </w:numPr>
        <w:autoSpaceDE w:val="0"/>
        <w:autoSpaceDN w:val="0"/>
        <w:adjustRightInd w:val="0"/>
        <w:jc w:val="both"/>
        <w:rPr>
          <w:sz w:val="28"/>
          <w:szCs w:val="28"/>
        </w:rPr>
      </w:pPr>
      <w:r w:rsidRPr="00C9133D">
        <w:rPr>
          <w:sz w:val="28"/>
          <w:szCs w:val="28"/>
        </w:rPr>
        <w:t>Ministerul Energiei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Pr="00C9133D" w:rsidRDefault="001B1F65" w:rsidP="00173BA0">
      <w:pPr>
        <w:pStyle w:val="ListParagraph"/>
        <w:numPr>
          <w:ilvl w:val="0"/>
          <w:numId w:val="20"/>
        </w:numPr>
        <w:autoSpaceDE w:val="0"/>
        <w:autoSpaceDN w:val="0"/>
        <w:adjustRightInd w:val="0"/>
        <w:jc w:val="both"/>
        <w:rPr>
          <w:sz w:val="28"/>
          <w:szCs w:val="28"/>
        </w:rPr>
      </w:pPr>
      <w:r w:rsidRPr="00C9133D">
        <w:rPr>
          <w:sz w:val="28"/>
          <w:szCs w:val="28"/>
        </w:rPr>
        <w:t>Ministerul Energiei are obligația de a răspunde în scris conform competențelor stabilite, în termen de 15 zile lucrătoare, oricărei solicitări a Beneficiarului privind informațiile sau clarificările pe care acesta le consideră necesare pentru implementarea Proiectului.</w:t>
      </w:r>
    </w:p>
    <w:p w14:paraId="5A2954C8" w14:textId="66438213" w:rsidR="001B1F65" w:rsidRPr="00C9133D" w:rsidRDefault="001B1F65" w:rsidP="00173BA0">
      <w:pPr>
        <w:pStyle w:val="ListParagraph"/>
        <w:numPr>
          <w:ilvl w:val="0"/>
          <w:numId w:val="20"/>
        </w:numPr>
        <w:autoSpaceDE w:val="0"/>
        <w:autoSpaceDN w:val="0"/>
        <w:adjustRightInd w:val="0"/>
        <w:jc w:val="both"/>
        <w:rPr>
          <w:sz w:val="28"/>
          <w:szCs w:val="28"/>
        </w:rPr>
      </w:pPr>
      <w:r w:rsidRPr="00C9133D">
        <w:rPr>
          <w:rFonts w:eastAsia="Calibri"/>
          <w:sz w:val="28"/>
          <w:szCs w:val="28"/>
        </w:rPr>
        <w:t>Ministerul Energiei are obligaţia de a efectua verificarea la faţa locului a activităţilor aferente implementării Proiectului, în conformitate cu prevederile Contractului, efectuând cel puţin o vizită de verificare pe durata de implementare a Proiectului.</w:t>
      </w:r>
    </w:p>
    <w:p w14:paraId="6A58BF71" w14:textId="309272BD" w:rsidR="000A6AC4" w:rsidRPr="00C9133D" w:rsidRDefault="007B0CBB" w:rsidP="00173BA0">
      <w:pPr>
        <w:pStyle w:val="ListParagraph"/>
        <w:numPr>
          <w:ilvl w:val="0"/>
          <w:numId w:val="20"/>
        </w:numPr>
        <w:autoSpaceDE w:val="0"/>
        <w:autoSpaceDN w:val="0"/>
        <w:adjustRightInd w:val="0"/>
        <w:jc w:val="both"/>
        <w:rPr>
          <w:sz w:val="28"/>
          <w:szCs w:val="28"/>
        </w:rPr>
      </w:pPr>
      <w:r w:rsidRPr="00C9133D">
        <w:rPr>
          <w:sz w:val="28"/>
          <w:szCs w:val="28"/>
        </w:rPr>
        <w:t xml:space="preserve">Ministerul Energiei are obligația de a procesa </w:t>
      </w:r>
      <w:r w:rsidR="00C3264B" w:rsidRPr="00C9133D">
        <w:rPr>
          <w:sz w:val="28"/>
          <w:szCs w:val="28"/>
        </w:rPr>
        <w:t>cerer</w:t>
      </w:r>
      <w:r w:rsidR="006D6352" w:rsidRPr="00C9133D">
        <w:rPr>
          <w:sz w:val="28"/>
          <w:szCs w:val="28"/>
        </w:rPr>
        <w:t>ile</w:t>
      </w:r>
      <w:r w:rsidR="00C3264B" w:rsidRPr="00C9133D">
        <w:rPr>
          <w:sz w:val="28"/>
          <w:szCs w:val="28"/>
        </w:rPr>
        <w:t xml:space="preserve"> </w:t>
      </w:r>
      <w:r w:rsidRPr="00C9133D">
        <w:rPr>
          <w:sz w:val="28"/>
          <w:szCs w:val="28"/>
        </w:rPr>
        <w:t xml:space="preserve">de </w:t>
      </w:r>
      <w:r w:rsidR="00963EFC" w:rsidRPr="00C9133D">
        <w:rPr>
          <w:sz w:val="28"/>
          <w:szCs w:val="28"/>
        </w:rPr>
        <w:t>transfer</w:t>
      </w:r>
      <w:r w:rsidRPr="00C9133D">
        <w:rPr>
          <w:sz w:val="28"/>
          <w:szCs w:val="28"/>
        </w:rPr>
        <w:t xml:space="preserve"> în conformitate cu prevederile incidente ale art. </w:t>
      </w:r>
      <w:r w:rsidR="00963EFC" w:rsidRPr="00C9133D">
        <w:rPr>
          <w:sz w:val="28"/>
          <w:szCs w:val="28"/>
        </w:rPr>
        <w:t>7</w:t>
      </w:r>
      <w:r w:rsidRPr="00C9133D">
        <w:rPr>
          <w:sz w:val="28"/>
          <w:szCs w:val="28"/>
        </w:rPr>
        <w:t xml:space="preserve"> și </w:t>
      </w:r>
      <w:r w:rsidR="00963EFC" w:rsidRPr="00C9133D">
        <w:rPr>
          <w:sz w:val="28"/>
          <w:szCs w:val="28"/>
        </w:rPr>
        <w:t>8</w:t>
      </w:r>
      <w:r w:rsidRPr="00C9133D">
        <w:rPr>
          <w:sz w:val="28"/>
          <w:szCs w:val="28"/>
        </w:rPr>
        <w:t xml:space="preserve"> din prezentul </w:t>
      </w:r>
      <w:r w:rsidR="006242A6" w:rsidRPr="00C9133D">
        <w:rPr>
          <w:sz w:val="28"/>
          <w:szCs w:val="28"/>
        </w:rPr>
        <w:t>C</w:t>
      </w:r>
      <w:r w:rsidRPr="00C9133D">
        <w:rPr>
          <w:sz w:val="28"/>
          <w:szCs w:val="28"/>
        </w:rPr>
        <w:t>ontract.</w:t>
      </w:r>
    </w:p>
    <w:p w14:paraId="51A929AA" w14:textId="7967BB8E" w:rsidR="006272B0" w:rsidRPr="00C9133D" w:rsidRDefault="006272B0" w:rsidP="007964FE">
      <w:pPr>
        <w:pStyle w:val="Head2-Alin"/>
        <w:numPr>
          <w:ilvl w:val="0"/>
          <w:numId w:val="0"/>
        </w:numPr>
        <w:tabs>
          <w:tab w:val="clear" w:pos="2880"/>
        </w:tabs>
        <w:suppressAutoHyphens/>
        <w:spacing w:before="0" w:after="0"/>
        <w:ind w:left="180" w:hanging="38"/>
        <w:rPr>
          <w:rFonts w:ascii="Times New Roman" w:hAnsi="Times New Roman"/>
          <w:b/>
          <w:sz w:val="28"/>
          <w:szCs w:val="28"/>
        </w:rPr>
      </w:pPr>
    </w:p>
    <w:p w14:paraId="6CFA7B02" w14:textId="77777777" w:rsidR="001E1683" w:rsidRPr="00C9133D" w:rsidRDefault="001E1683" w:rsidP="007964FE">
      <w:pPr>
        <w:pStyle w:val="Head2-Alin"/>
        <w:numPr>
          <w:ilvl w:val="0"/>
          <w:numId w:val="0"/>
        </w:numPr>
        <w:tabs>
          <w:tab w:val="clear" w:pos="2880"/>
        </w:tabs>
        <w:suppressAutoHyphens/>
        <w:spacing w:before="0" w:after="0"/>
        <w:ind w:left="180" w:hanging="38"/>
        <w:rPr>
          <w:rFonts w:ascii="Times New Roman" w:hAnsi="Times New Roman"/>
          <w:b/>
          <w:sz w:val="28"/>
          <w:szCs w:val="28"/>
        </w:rPr>
      </w:pPr>
    </w:p>
    <w:p w14:paraId="61B031DA" w14:textId="239B8126" w:rsidR="00AA2092" w:rsidRPr="00C9133D" w:rsidRDefault="00AA2092" w:rsidP="00AA2092">
      <w:pPr>
        <w:pStyle w:val="Heading2"/>
        <w:rPr>
          <w:sz w:val="28"/>
          <w:szCs w:val="28"/>
          <w:lang w:val="ro-RO"/>
        </w:rPr>
      </w:pPr>
      <w:bookmarkStart w:id="18" w:name="_Toc424285802"/>
      <w:r w:rsidRPr="00C9133D">
        <w:rPr>
          <w:sz w:val="28"/>
          <w:szCs w:val="28"/>
          <w:lang w:val="ro-RO"/>
        </w:rPr>
        <w:t xml:space="preserve">Articolul </w:t>
      </w:r>
      <w:r w:rsidR="001B1F65" w:rsidRPr="00C9133D">
        <w:rPr>
          <w:sz w:val="28"/>
          <w:szCs w:val="28"/>
          <w:lang w:val="ro-RO"/>
        </w:rPr>
        <w:t>6</w:t>
      </w:r>
      <w:r w:rsidR="00AC78ED" w:rsidRPr="00C9133D">
        <w:rPr>
          <w:sz w:val="28"/>
          <w:szCs w:val="28"/>
          <w:lang w:val="ro-RO"/>
        </w:rPr>
        <w:t xml:space="preserve"> </w:t>
      </w:r>
      <w:r w:rsidRPr="00C9133D">
        <w:rPr>
          <w:sz w:val="28"/>
          <w:szCs w:val="28"/>
          <w:lang w:val="ro-RO"/>
        </w:rPr>
        <w:t xml:space="preserve">– </w:t>
      </w:r>
      <w:bookmarkEnd w:id="18"/>
      <w:r w:rsidRPr="00C9133D">
        <w:rPr>
          <w:sz w:val="28"/>
          <w:szCs w:val="28"/>
          <w:lang w:val="ro-RO"/>
        </w:rPr>
        <w:t>Drepturile și obligațiile Beneficiarului</w:t>
      </w:r>
    </w:p>
    <w:p w14:paraId="3F7562E5" w14:textId="77777777" w:rsidR="00883DA0" w:rsidRPr="00C9133D" w:rsidRDefault="00883DA0" w:rsidP="00883DA0">
      <w:pPr>
        <w:rPr>
          <w:sz w:val="28"/>
          <w:szCs w:val="28"/>
          <w:lang w:eastAsia="x-none"/>
        </w:rPr>
      </w:pPr>
    </w:p>
    <w:p w14:paraId="155FB7D9" w14:textId="753A401B" w:rsidR="00F65286" w:rsidRPr="00C9133D" w:rsidRDefault="00F65286" w:rsidP="00173BA0">
      <w:pPr>
        <w:pStyle w:val="ListParagraph"/>
        <w:numPr>
          <w:ilvl w:val="0"/>
          <w:numId w:val="33"/>
        </w:numPr>
        <w:tabs>
          <w:tab w:val="left" w:pos="450"/>
        </w:tabs>
        <w:ind w:left="360"/>
        <w:jc w:val="both"/>
        <w:rPr>
          <w:sz w:val="28"/>
          <w:szCs w:val="28"/>
        </w:rPr>
      </w:pPr>
      <w:bookmarkStart w:id="19" w:name="_Hlk106897073"/>
      <w:r w:rsidRPr="00C9133D">
        <w:rPr>
          <w:sz w:val="28"/>
          <w:szCs w:val="28"/>
        </w:rPr>
        <w:t xml:space="preserve">Beneficiarul are obligaţia să asigure resursele necesare desfășurării activităților </w:t>
      </w:r>
      <w:r w:rsidR="00A83AB8" w:rsidRPr="00C9133D">
        <w:rPr>
          <w:sz w:val="28"/>
          <w:szCs w:val="28"/>
        </w:rPr>
        <w:t>P</w:t>
      </w:r>
      <w:r w:rsidRPr="00C9133D">
        <w:rPr>
          <w:sz w:val="28"/>
          <w:szCs w:val="28"/>
        </w:rPr>
        <w:t>roiectului,</w:t>
      </w:r>
      <w:r w:rsidR="00577D80" w:rsidRPr="00C9133D">
        <w:rPr>
          <w:sz w:val="28"/>
          <w:szCs w:val="28"/>
        </w:rPr>
        <w:t xml:space="preserve"> </w:t>
      </w:r>
      <w:r w:rsidR="00FF6272" w:rsidRPr="00C9133D">
        <w:rPr>
          <w:sz w:val="28"/>
          <w:szCs w:val="28"/>
        </w:rPr>
        <w:t>î</w:t>
      </w:r>
      <w:r w:rsidR="0053638F" w:rsidRPr="00C9133D">
        <w:rPr>
          <w:sz w:val="28"/>
          <w:szCs w:val="28"/>
        </w:rPr>
        <w:t xml:space="preserve">n conformitate cu </w:t>
      </w:r>
      <w:r w:rsidR="00834019" w:rsidRPr="00C9133D">
        <w:rPr>
          <w:sz w:val="28"/>
          <w:szCs w:val="28"/>
        </w:rPr>
        <w:t>G</w:t>
      </w:r>
      <w:r w:rsidR="0053638F" w:rsidRPr="00C9133D">
        <w:rPr>
          <w:sz w:val="28"/>
          <w:szCs w:val="28"/>
        </w:rPr>
        <w:t xml:space="preserve">raficul de activitati aferente atingerii indicatorilor </w:t>
      </w:r>
      <w:r w:rsidR="00A83AB8" w:rsidRPr="00C9133D">
        <w:rPr>
          <w:sz w:val="28"/>
          <w:szCs w:val="28"/>
        </w:rPr>
        <w:t>P</w:t>
      </w:r>
      <w:r w:rsidR="0053638F" w:rsidRPr="00C9133D">
        <w:rPr>
          <w:sz w:val="28"/>
          <w:szCs w:val="28"/>
        </w:rPr>
        <w:t>roiectului</w:t>
      </w:r>
      <w:r w:rsidRPr="00C9133D">
        <w:rPr>
          <w:sz w:val="28"/>
          <w:szCs w:val="28"/>
        </w:rPr>
        <w:t>.</w:t>
      </w:r>
    </w:p>
    <w:p w14:paraId="1D51FBF0" w14:textId="16BA08C5" w:rsidR="000E66E8" w:rsidRPr="00C9133D" w:rsidRDefault="000E66E8" w:rsidP="00173BA0">
      <w:pPr>
        <w:pStyle w:val="ListParagraph"/>
        <w:numPr>
          <w:ilvl w:val="0"/>
          <w:numId w:val="33"/>
        </w:numPr>
        <w:tabs>
          <w:tab w:val="left" w:pos="450"/>
        </w:tabs>
        <w:ind w:left="360"/>
        <w:jc w:val="both"/>
        <w:rPr>
          <w:sz w:val="28"/>
          <w:szCs w:val="28"/>
          <w:lang w:val="x-none" w:eastAsia="x-none"/>
        </w:rPr>
      </w:pPr>
      <w:r w:rsidRPr="00C9133D">
        <w:rPr>
          <w:sz w:val="28"/>
          <w:szCs w:val="28"/>
        </w:rPr>
        <w:t xml:space="preserve">Beneficiarul are obligația de a depune toate diligentele în vederea executării </w:t>
      </w:r>
      <w:r w:rsidR="00173BA0" w:rsidRPr="00C9133D">
        <w:rPr>
          <w:sz w:val="28"/>
          <w:szCs w:val="28"/>
        </w:rPr>
        <w:t>C</w:t>
      </w:r>
      <w:r w:rsidRPr="00C9133D">
        <w:rPr>
          <w:sz w:val="28"/>
          <w:szCs w:val="28"/>
        </w:rPr>
        <w:t>ontractului și a</w:t>
      </w:r>
      <w:r w:rsidRPr="00C9133D">
        <w:rPr>
          <w:sz w:val="28"/>
          <w:szCs w:val="28"/>
          <w:lang w:val="x-none" w:eastAsia="x-none"/>
        </w:rPr>
        <w:t xml:space="preserve"> </w:t>
      </w:r>
      <w:proofErr w:type="spellStart"/>
      <w:r w:rsidRPr="00C9133D">
        <w:rPr>
          <w:sz w:val="28"/>
          <w:szCs w:val="28"/>
          <w:lang w:val="x-none" w:eastAsia="x-none"/>
        </w:rPr>
        <w:t>activităților</w:t>
      </w:r>
      <w:proofErr w:type="spellEnd"/>
      <w:r w:rsidRPr="00C9133D">
        <w:rPr>
          <w:sz w:val="28"/>
          <w:szCs w:val="28"/>
          <w:lang w:val="x-none" w:eastAsia="x-none"/>
        </w:rPr>
        <w:t xml:space="preserve"> </w:t>
      </w:r>
      <w:r w:rsidR="00A83AB8" w:rsidRPr="00C9133D">
        <w:rPr>
          <w:sz w:val="28"/>
          <w:szCs w:val="28"/>
          <w:lang w:val="es-ES" w:eastAsia="x-none"/>
        </w:rPr>
        <w:t>P</w:t>
      </w:r>
      <w:proofErr w:type="spellStart"/>
      <w:r w:rsidRPr="00C9133D">
        <w:rPr>
          <w:sz w:val="28"/>
          <w:szCs w:val="28"/>
          <w:lang w:val="x-none" w:eastAsia="x-none"/>
        </w:rPr>
        <w:t>roiectului</w:t>
      </w:r>
      <w:proofErr w:type="spellEnd"/>
      <w:r w:rsidRPr="00C9133D">
        <w:rPr>
          <w:sz w:val="28"/>
          <w:szCs w:val="28"/>
          <w:lang w:val="x-none" w:eastAsia="x-none"/>
        </w:rPr>
        <w:t>.</w:t>
      </w:r>
    </w:p>
    <w:p w14:paraId="141CAC58" w14:textId="3A19EB9F" w:rsidR="00F65286" w:rsidRPr="00C9133D" w:rsidRDefault="00F65286" w:rsidP="00173BA0">
      <w:pPr>
        <w:pStyle w:val="ListParagraph"/>
        <w:numPr>
          <w:ilvl w:val="0"/>
          <w:numId w:val="33"/>
        </w:numPr>
        <w:tabs>
          <w:tab w:val="left" w:pos="450"/>
        </w:tabs>
        <w:ind w:left="360"/>
        <w:jc w:val="both"/>
        <w:rPr>
          <w:sz w:val="28"/>
          <w:szCs w:val="28"/>
          <w:lang w:val="x-none" w:eastAsia="x-none"/>
        </w:rPr>
      </w:pPr>
      <w:r w:rsidRPr="00C9133D">
        <w:rPr>
          <w:sz w:val="28"/>
          <w:szCs w:val="28"/>
        </w:rPr>
        <w:t xml:space="preserve">Beneficiarul este obligat să includă în bugetul propriu sumele necesare finanţării Proiectului, inclusiv asigurarea finanţării cheltuielilor neeligibile în vederea implementării </w:t>
      </w:r>
      <w:r w:rsidR="008E14C6" w:rsidRPr="00C9133D">
        <w:rPr>
          <w:sz w:val="28"/>
          <w:szCs w:val="28"/>
        </w:rPr>
        <w:t>ș</w:t>
      </w:r>
      <w:r w:rsidR="00AB6A78" w:rsidRPr="00C9133D">
        <w:rPr>
          <w:sz w:val="28"/>
          <w:szCs w:val="28"/>
        </w:rPr>
        <w:t>i finaliz</w:t>
      </w:r>
      <w:r w:rsidR="008E14C6" w:rsidRPr="00C9133D">
        <w:rPr>
          <w:sz w:val="28"/>
          <w:szCs w:val="28"/>
        </w:rPr>
        <w:t>ă</w:t>
      </w:r>
      <w:r w:rsidR="00AB6A78" w:rsidRPr="00C9133D">
        <w:rPr>
          <w:sz w:val="28"/>
          <w:szCs w:val="28"/>
        </w:rPr>
        <w:t xml:space="preserve">rii </w:t>
      </w:r>
      <w:r w:rsidRPr="00C9133D">
        <w:rPr>
          <w:sz w:val="28"/>
          <w:szCs w:val="28"/>
        </w:rPr>
        <w:t>Proiectului</w:t>
      </w:r>
      <w:r w:rsidR="008171DC" w:rsidRPr="00C9133D">
        <w:rPr>
          <w:sz w:val="28"/>
          <w:szCs w:val="28"/>
        </w:rPr>
        <w:t>.</w:t>
      </w:r>
    </w:p>
    <w:p w14:paraId="616C7FBC" w14:textId="763404ED" w:rsidR="004F267E" w:rsidRPr="00C9133D" w:rsidRDefault="00F65286" w:rsidP="00173BA0">
      <w:pPr>
        <w:pStyle w:val="ListParagraph"/>
        <w:numPr>
          <w:ilvl w:val="0"/>
          <w:numId w:val="33"/>
        </w:numPr>
        <w:tabs>
          <w:tab w:val="left" w:pos="450"/>
        </w:tabs>
        <w:ind w:left="360"/>
        <w:jc w:val="both"/>
        <w:rPr>
          <w:sz w:val="28"/>
          <w:szCs w:val="28"/>
          <w:lang w:val="x-none" w:eastAsia="x-none"/>
        </w:rPr>
      </w:pPr>
      <w:r w:rsidRPr="00C9133D">
        <w:rPr>
          <w:sz w:val="28"/>
          <w:szCs w:val="28"/>
        </w:rPr>
        <w:t xml:space="preserve">Beneficiarul are obligația și responsabilitatea să asigure managementul </w:t>
      </w:r>
      <w:r w:rsidR="009D704C" w:rsidRPr="00C9133D">
        <w:rPr>
          <w:sz w:val="28"/>
          <w:szCs w:val="28"/>
        </w:rPr>
        <w:t>adecvat pentru</w:t>
      </w:r>
      <w:r w:rsidRPr="00C9133D">
        <w:rPr>
          <w:sz w:val="28"/>
          <w:szCs w:val="28"/>
        </w:rPr>
        <w:t xml:space="preserve"> implementarea Proiectului în concordanță cu prevederile </w:t>
      </w:r>
      <w:r w:rsidR="00E957DA" w:rsidRPr="00C9133D">
        <w:rPr>
          <w:sz w:val="28"/>
          <w:szCs w:val="28"/>
        </w:rPr>
        <w:t>prezentului</w:t>
      </w:r>
      <w:r w:rsidRPr="00C9133D">
        <w:rPr>
          <w:sz w:val="28"/>
          <w:szCs w:val="28"/>
        </w:rPr>
        <w:t xml:space="preserve"> </w:t>
      </w:r>
      <w:r w:rsidR="00B47440" w:rsidRPr="00C9133D">
        <w:rPr>
          <w:sz w:val="28"/>
          <w:szCs w:val="28"/>
        </w:rPr>
        <w:t>C</w:t>
      </w:r>
      <w:r w:rsidRPr="00C9133D">
        <w:rPr>
          <w:sz w:val="28"/>
          <w:szCs w:val="28"/>
        </w:rPr>
        <w:t>ontract.</w:t>
      </w:r>
    </w:p>
    <w:p w14:paraId="20551583" w14:textId="034A8C79" w:rsidR="00C06924" w:rsidRPr="00C9133D" w:rsidRDefault="00C06924" w:rsidP="00173BA0">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Beneficiarul are obligația să furnizeze Ministerului Energiei informații și clarificări privind îndeplinirea oricărei obligații prevăzute în prezentul </w:t>
      </w:r>
      <w:r w:rsidR="00B47440" w:rsidRPr="00C9133D">
        <w:rPr>
          <w:sz w:val="28"/>
          <w:szCs w:val="28"/>
          <w:lang w:eastAsia="x-none"/>
        </w:rPr>
        <w:t>C</w:t>
      </w:r>
      <w:r w:rsidRPr="00C9133D">
        <w:rPr>
          <w:sz w:val="28"/>
          <w:szCs w:val="28"/>
          <w:lang w:eastAsia="x-none"/>
        </w:rPr>
        <w:t xml:space="preserve">ontract sau care privesc modul de implementare a </w:t>
      </w:r>
      <w:r w:rsidR="00337D6A" w:rsidRPr="00C9133D">
        <w:rPr>
          <w:sz w:val="28"/>
          <w:szCs w:val="28"/>
          <w:lang w:eastAsia="x-none"/>
        </w:rPr>
        <w:t>P</w:t>
      </w:r>
      <w:r w:rsidRPr="00C9133D">
        <w:rPr>
          <w:sz w:val="28"/>
          <w:szCs w:val="28"/>
          <w:lang w:eastAsia="x-none"/>
        </w:rPr>
        <w:t>roiectului, la solicitarea expresă a acestuia sau ori de câte ori se impune.</w:t>
      </w:r>
    </w:p>
    <w:p w14:paraId="108A2FB6" w14:textId="1C560794" w:rsidR="00C06924" w:rsidRPr="00C9133D" w:rsidRDefault="007F14F1"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lastRenderedPageBreak/>
        <w:t>Beneficiarul este obligat să adauge toate documentele și să completeze datele pentru care este răspunzător, actualizându-le corespunzător ori de câte ori este cazul, în sistemul informatic.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25CD4DB9" w14:textId="77777777" w:rsidR="00604AD7" w:rsidRPr="00C9133D" w:rsidRDefault="00440C95" w:rsidP="00604AD7">
      <w:pPr>
        <w:pStyle w:val="ListParagraph"/>
        <w:numPr>
          <w:ilvl w:val="0"/>
          <w:numId w:val="33"/>
        </w:numPr>
        <w:tabs>
          <w:tab w:val="left" w:pos="450"/>
        </w:tabs>
        <w:ind w:left="360"/>
        <w:jc w:val="both"/>
        <w:rPr>
          <w:sz w:val="28"/>
          <w:szCs w:val="28"/>
          <w:lang w:val="x-none" w:eastAsia="x-none"/>
        </w:rPr>
      </w:pPr>
      <w:r w:rsidRPr="00C9133D">
        <w:rPr>
          <w:sz w:val="28"/>
          <w:szCs w:val="28"/>
        </w:rPr>
        <w:t>Beneficia</w:t>
      </w:r>
      <w:r w:rsidR="00E15E28" w:rsidRPr="00C9133D">
        <w:rPr>
          <w:sz w:val="28"/>
          <w:szCs w:val="28"/>
        </w:rPr>
        <w:t xml:space="preserve">rul are obligatia </w:t>
      </w:r>
      <w:r w:rsidR="00557AD6" w:rsidRPr="00C9133D">
        <w:rPr>
          <w:sz w:val="28"/>
          <w:szCs w:val="28"/>
        </w:rPr>
        <w:t xml:space="preserve">întocmirii </w:t>
      </w:r>
      <w:r w:rsidR="007443CF" w:rsidRPr="00C9133D">
        <w:rPr>
          <w:sz w:val="28"/>
          <w:szCs w:val="28"/>
        </w:rPr>
        <w:t>Raportului de progres</w:t>
      </w:r>
      <w:r w:rsidR="00A711D9" w:rsidRPr="00C9133D">
        <w:rPr>
          <w:sz w:val="28"/>
          <w:szCs w:val="28"/>
        </w:rPr>
        <w:t xml:space="preserve"> </w:t>
      </w:r>
      <w:r w:rsidR="00557AD6" w:rsidRPr="00C9133D">
        <w:rPr>
          <w:sz w:val="28"/>
          <w:szCs w:val="28"/>
        </w:rPr>
        <w:t>și a Raportului final</w:t>
      </w:r>
      <w:r w:rsidR="00E15E28" w:rsidRPr="00C9133D">
        <w:rPr>
          <w:sz w:val="28"/>
          <w:szCs w:val="28"/>
        </w:rPr>
        <w:t>, utiliz</w:t>
      </w:r>
      <w:r w:rsidR="005732BD" w:rsidRPr="00C9133D">
        <w:rPr>
          <w:sz w:val="28"/>
          <w:szCs w:val="28"/>
        </w:rPr>
        <w:t>â</w:t>
      </w:r>
      <w:r w:rsidR="00E15E28" w:rsidRPr="00C9133D">
        <w:rPr>
          <w:sz w:val="28"/>
          <w:szCs w:val="28"/>
        </w:rPr>
        <w:t>nd cel pu</w:t>
      </w:r>
      <w:r w:rsidR="005732BD" w:rsidRPr="00C9133D">
        <w:rPr>
          <w:sz w:val="28"/>
          <w:szCs w:val="28"/>
        </w:rPr>
        <w:t>ț</w:t>
      </w:r>
      <w:r w:rsidR="00E15E28" w:rsidRPr="00C9133D">
        <w:rPr>
          <w:sz w:val="28"/>
          <w:szCs w:val="28"/>
        </w:rPr>
        <w:t>in info</w:t>
      </w:r>
      <w:r w:rsidR="005732BD" w:rsidRPr="00C9133D">
        <w:rPr>
          <w:sz w:val="28"/>
          <w:szCs w:val="28"/>
        </w:rPr>
        <w:t>r</w:t>
      </w:r>
      <w:r w:rsidR="00E15E28" w:rsidRPr="00C9133D">
        <w:rPr>
          <w:sz w:val="28"/>
          <w:szCs w:val="28"/>
        </w:rPr>
        <w:t>ma</w:t>
      </w:r>
      <w:r w:rsidR="005732BD" w:rsidRPr="00C9133D">
        <w:rPr>
          <w:sz w:val="28"/>
          <w:szCs w:val="28"/>
        </w:rPr>
        <w:t>ț</w:t>
      </w:r>
      <w:r w:rsidR="00E15E28" w:rsidRPr="00C9133D">
        <w:rPr>
          <w:sz w:val="28"/>
          <w:szCs w:val="28"/>
        </w:rPr>
        <w:t>iile prev</w:t>
      </w:r>
      <w:r w:rsidR="005732BD" w:rsidRPr="00C9133D">
        <w:rPr>
          <w:sz w:val="28"/>
          <w:szCs w:val="28"/>
        </w:rPr>
        <w:t>ă</w:t>
      </w:r>
      <w:r w:rsidR="00E15E28" w:rsidRPr="00C9133D">
        <w:rPr>
          <w:sz w:val="28"/>
          <w:szCs w:val="28"/>
        </w:rPr>
        <w:t xml:space="preserve">zute </w:t>
      </w:r>
      <w:r w:rsidR="005732BD" w:rsidRPr="00C9133D">
        <w:rPr>
          <w:sz w:val="28"/>
          <w:szCs w:val="28"/>
        </w:rPr>
        <w:t>î</w:t>
      </w:r>
      <w:r w:rsidR="00577D80" w:rsidRPr="00C9133D">
        <w:rPr>
          <w:sz w:val="28"/>
          <w:szCs w:val="28"/>
        </w:rPr>
        <w:t>n</w:t>
      </w:r>
      <w:r w:rsidR="00E15E28" w:rsidRPr="00C9133D">
        <w:rPr>
          <w:sz w:val="28"/>
          <w:szCs w:val="28"/>
        </w:rPr>
        <w:t xml:space="preserve"> Anexa </w:t>
      </w:r>
      <w:r w:rsidR="00577D80" w:rsidRPr="00C9133D">
        <w:rPr>
          <w:sz w:val="28"/>
          <w:szCs w:val="28"/>
        </w:rPr>
        <w:t xml:space="preserve">nr. </w:t>
      </w:r>
      <w:r w:rsidR="00557AD6" w:rsidRPr="00C9133D">
        <w:rPr>
          <w:sz w:val="28"/>
          <w:szCs w:val="28"/>
        </w:rPr>
        <w:t>3, precum și a altor raportări la cerere.</w:t>
      </w:r>
    </w:p>
    <w:p w14:paraId="7229141D" w14:textId="17AE9D1F" w:rsidR="00D941DA" w:rsidRPr="00C9133D" w:rsidRDefault="00D941DA"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Beneficiarul are obligaţia de a întocmi </w:t>
      </w:r>
      <w:r w:rsidR="0060373D" w:rsidRPr="00C9133D">
        <w:rPr>
          <w:sz w:val="28"/>
          <w:szCs w:val="28"/>
          <w:lang w:eastAsia="x-none"/>
        </w:rPr>
        <w:t xml:space="preserve">cereri </w:t>
      </w:r>
      <w:r w:rsidRPr="00C9133D">
        <w:rPr>
          <w:sz w:val="28"/>
          <w:szCs w:val="28"/>
          <w:lang w:eastAsia="x-none"/>
        </w:rPr>
        <w:t xml:space="preserve">de </w:t>
      </w:r>
      <w:r w:rsidR="00F77C45" w:rsidRPr="00C9133D">
        <w:rPr>
          <w:sz w:val="28"/>
          <w:szCs w:val="28"/>
          <w:lang w:eastAsia="x-none"/>
        </w:rPr>
        <w:t>transfer</w:t>
      </w:r>
      <w:r w:rsidRPr="00C9133D">
        <w:rPr>
          <w:sz w:val="28"/>
          <w:szCs w:val="28"/>
          <w:lang w:eastAsia="x-none"/>
        </w:rPr>
        <w:t>, însoțit</w:t>
      </w:r>
      <w:r w:rsidR="0060373D" w:rsidRPr="00C9133D">
        <w:rPr>
          <w:sz w:val="28"/>
          <w:szCs w:val="28"/>
          <w:lang w:eastAsia="x-none"/>
        </w:rPr>
        <w:t>e</w:t>
      </w:r>
      <w:r w:rsidRPr="00C9133D">
        <w:rPr>
          <w:sz w:val="28"/>
          <w:szCs w:val="28"/>
          <w:lang w:eastAsia="x-none"/>
        </w:rPr>
        <w:t xml:space="preserve"> de documente justificative.</w:t>
      </w:r>
    </w:p>
    <w:p w14:paraId="2CA04EBF" w14:textId="661750E3" w:rsidR="00E231AB" w:rsidRPr="00C9133D" w:rsidRDefault="00E231AB"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În situaţia în care implementarea Proiectului presupune achiziţionarea de bunuri, servicii ori lucrări, Beneficiarul are obligaţia de a respecta prevederile </w:t>
      </w:r>
      <w:bookmarkStart w:id="20" w:name="_Hlk114479609"/>
      <w:del w:id="21" w:author="Georgia.Pariza" w:date="2023-07-18T15:40:00Z">
        <w:r w:rsidRPr="00C9133D" w:rsidDel="00E740CA">
          <w:rPr>
            <w:i/>
            <w:iCs/>
            <w:sz w:val="28"/>
            <w:szCs w:val="28"/>
            <w:lang w:eastAsia="x-none"/>
            <w:rPrChange w:id="22" w:author="Georgia.Pariza" w:date="2023-07-18T15:45:00Z">
              <w:rPr>
                <w:lang w:eastAsia="x-none"/>
              </w:rPr>
            </w:rPrChange>
          </w:rPr>
          <w:delText>legislaţiei naţionale în vigoare în domeniul achiziţiilor</w:delText>
        </w:r>
      </w:del>
      <w:bookmarkEnd w:id="20"/>
      <w:ins w:id="23" w:author="Georgia.Pariza" w:date="2023-07-18T15:40:00Z">
        <w:r w:rsidR="00E740CA" w:rsidRPr="00C9133D">
          <w:rPr>
            <w:i/>
            <w:iCs/>
            <w:sz w:val="28"/>
            <w:szCs w:val="28"/>
            <w:lang w:eastAsia="x-none"/>
            <w:rPrChange w:id="24" w:author="Georgia.Pariza" w:date="2023-07-18T15:45:00Z">
              <w:rPr>
                <w:lang w:eastAsia="x-none"/>
              </w:rPr>
            </w:rPrChange>
          </w:rPr>
          <w:t>Îndrumarului metodologic pentru beneficiarii privați aplicab</w:t>
        </w:r>
      </w:ins>
      <w:ins w:id="25" w:author="Georgia.Pariza" w:date="2023-07-18T15:41:00Z">
        <w:r w:rsidR="00E740CA" w:rsidRPr="00C9133D">
          <w:rPr>
            <w:i/>
            <w:iCs/>
            <w:sz w:val="28"/>
            <w:szCs w:val="28"/>
            <w:lang w:eastAsia="x-none"/>
            <w:rPrChange w:id="26" w:author="Georgia.Pariza" w:date="2023-07-18T15:45:00Z">
              <w:rPr>
                <w:lang w:eastAsia="x-none"/>
              </w:rPr>
            </w:rPrChange>
          </w:rPr>
          <w:t>il în derularea procedurilor de achiziție pentru atribuirea contractelor de furnizare de produse, prestare de servicii și execuție de lucrări finanțate din fondurile externe nerambursabile și rambursabile aferente Mecanismului de Reedresa</w:t>
        </w:r>
      </w:ins>
      <w:ins w:id="27" w:author="Georgia.Pariza" w:date="2023-07-18T15:42:00Z">
        <w:r w:rsidR="00E740CA" w:rsidRPr="00C9133D">
          <w:rPr>
            <w:i/>
            <w:iCs/>
            <w:sz w:val="28"/>
            <w:szCs w:val="28"/>
            <w:lang w:eastAsia="x-none"/>
            <w:rPrChange w:id="28" w:author="Georgia.Pariza" w:date="2023-07-18T15:45:00Z">
              <w:rPr>
                <w:lang w:eastAsia="x-none"/>
              </w:rPr>
            </w:rPrChange>
          </w:rPr>
          <w:t xml:space="preserve">re și Reziliență, </w:t>
        </w:r>
        <w:r w:rsidR="00E740CA" w:rsidRPr="00671D33">
          <w:rPr>
            <w:sz w:val="28"/>
            <w:szCs w:val="28"/>
            <w:lang w:eastAsia="x-none"/>
            <w:rPrChange w:id="29" w:author="Georgia.Pariza" w:date="2023-07-18T15:45:00Z">
              <w:rPr>
                <w:lang w:eastAsia="x-none"/>
              </w:rPr>
            </w:rPrChange>
          </w:rPr>
          <w:t xml:space="preserve">elaborat de </w:t>
        </w:r>
      </w:ins>
      <w:r w:rsidR="00671D33">
        <w:rPr>
          <w:sz w:val="28"/>
          <w:szCs w:val="28"/>
          <w:lang w:eastAsia="x-none"/>
        </w:rPr>
        <w:t xml:space="preserve">către </w:t>
      </w:r>
      <w:ins w:id="30" w:author="Georgia.Pariza" w:date="2023-07-18T15:42:00Z">
        <w:r w:rsidR="00E740CA" w:rsidRPr="00671D33">
          <w:rPr>
            <w:sz w:val="28"/>
            <w:szCs w:val="28"/>
            <w:lang w:eastAsia="x-none"/>
            <w:rPrChange w:id="31" w:author="Georgia.Pariza" w:date="2023-07-18T15:45:00Z">
              <w:rPr>
                <w:lang w:eastAsia="x-none"/>
              </w:rPr>
            </w:rPrChange>
          </w:rPr>
          <w:t>Ministerul Investițiilor și Proiectelor Europene, în calitate de coordonator național al PNRR</w:t>
        </w:r>
        <w:r w:rsidR="00E740CA" w:rsidRPr="00C9133D">
          <w:rPr>
            <w:sz w:val="28"/>
            <w:szCs w:val="28"/>
            <w:lang w:eastAsia="x-none"/>
          </w:rPr>
          <w:t>, conform prevederilor</w:t>
        </w:r>
      </w:ins>
      <w:ins w:id="32" w:author="Georgia.Pariza" w:date="2023-07-18T15:43:00Z">
        <w:r w:rsidR="00E740CA" w:rsidRPr="00C9133D">
          <w:rPr>
            <w:sz w:val="28"/>
            <w:szCs w:val="28"/>
            <w:lang w:eastAsia="x-none"/>
          </w:rPr>
          <w:t xml:space="preserve"> </w:t>
        </w:r>
      </w:ins>
      <w:ins w:id="33" w:author="Georgia.Pariza" w:date="2023-07-18T15:48:00Z">
        <w:r w:rsidR="005768A8" w:rsidRPr="00C9133D">
          <w:rPr>
            <w:sz w:val="28"/>
            <w:szCs w:val="28"/>
            <w:lang w:eastAsia="x-none"/>
          </w:rPr>
          <w:t xml:space="preserve">art. 5 alin. (3) lit. h) din </w:t>
        </w:r>
      </w:ins>
      <w:ins w:id="34" w:author="Georgia.Pariza" w:date="2023-07-18T15:43:00Z">
        <w:r w:rsidR="00E740CA" w:rsidRPr="00C9133D">
          <w:rPr>
            <w:sz w:val="28"/>
            <w:szCs w:val="28"/>
            <w:lang w:eastAsia="x-none"/>
          </w:rPr>
          <w:t>Ordonanț</w:t>
        </w:r>
      </w:ins>
      <w:ins w:id="35" w:author="Georgia.Pariza" w:date="2023-07-18T15:49:00Z">
        <w:r w:rsidR="005768A8" w:rsidRPr="00C9133D">
          <w:rPr>
            <w:sz w:val="28"/>
            <w:szCs w:val="28"/>
            <w:lang w:eastAsia="x-none"/>
          </w:rPr>
          <w:t>a</w:t>
        </w:r>
      </w:ins>
      <w:ins w:id="36" w:author="Georgia.Pariza" w:date="2023-07-18T15:43:00Z">
        <w:r w:rsidR="00E740CA" w:rsidRPr="00C9133D">
          <w:rPr>
            <w:sz w:val="28"/>
            <w:szCs w:val="28"/>
            <w:lang w:eastAsia="x-none"/>
          </w:rPr>
          <w:t xml:space="preserve"> de urgență a Guvernului nr. 124/2021, cu modificările și completările ulterioare</w:t>
        </w:r>
      </w:ins>
      <w:r w:rsidRPr="00C9133D">
        <w:rPr>
          <w:sz w:val="28"/>
          <w:szCs w:val="28"/>
          <w:lang w:eastAsia="x-none"/>
        </w:rPr>
        <w:t>.</w:t>
      </w:r>
    </w:p>
    <w:p w14:paraId="1CF9D154" w14:textId="70463983" w:rsidR="00E231AB" w:rsidRPr="00C9133D" w:rsidRDefault="00E231AB"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Beneficiarul este obligat să informeze Ministerul Energiei despre orice situaţie care poate determina încetarea sau întârzierea executării Contractului, în termen de maximum 5  zile lucrătoare de la data luării la cunoştinţă despre o astfel de situaţie, urmând ca Ministerul Energiei să decidă cu privire la măsurile corespunzătoare, conform prevederilor contractuale.</w:t>
      </w:r>
    </w:p>
    <w:p w14:paraId="36E0321F" w14:textId="2B2D6B6E" w:rsidR="00E231AB" w:rsidRPr="00C9133D" w:rsidRDefault="00E231AB"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Beneficiarul poate opta pentru deschiderea contului/conturilor speciale de proiect în sistemul Trezoreriei Statului sau la </w:t>
      </w:r>
      <w:r w:rsidR="0014023E" w:rsidRPr="00C9133D">
        <w:rPr>
          <w:sz w:val="28"/>
          <w:szCs w:val="28"/>
          <w:lang w:eastAsia="x-none"/>
        </w:rPr>
        <w:t>instituții de credit,</w:t>
      </w:r>
      <w:r w:rsidRPr="00C9133D">
        <w:rPr>
          <w:sz w:val="28"/>
          <w:szCs w:val="28"/>
          <w:lang w:eastAsia="x-none"/>
        </w:rPr>
        <w:t xml:space="preserve"> în conformitate cu legislația aplicabilă.</w:t>
      </w:r>
    </w:p>
    <w:p w14:paraId="51EFA85A" w14:textId="29F5B131" w:rsidR="00E231AB" w:rsidRPr="00C9133D" w:rsidRDefault="00E231AB"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Beneficiarul trebuie să ţină o evidenţă contabilă analitică a </w:t>
      </w:r>
      <w:r w:rsidR="00156AC2" w:rsidRPr="00C9133D">
        <w:rPr>
          <w:sz w:val="28"/>
          <w:szCs w:val="28"/>
          <w:lang w:eastAsia="x-none"/>
        </w:rPr>
        <w:t>P</w:t>
      </w:r>
      <w:r w:rsidRPr="00C9133D">
        <w:rPr>
          <w:sz w:val="28"/>
          <w:szCs w:val="28"/>
          <w:lang w:eastAsia="x-none"/>
        </w:rPr>
        <w:t>roiectului, utilizând conturi analitice distincte pentru reflectarea tuturor operaţiunilor referitoare la implementarea Proiectului, în conformitate cu dispoziţiile legale.</w:t>
      </w:r>
    </w:p>
    <w:p w14:paraId="5B1BA79C" w14:textId="1BFB0283" w:rsidR="00D2762C" w:rsidRPr="00C9133D" w:rsidRDefault="00D2762C" w:rsidP="00604AD7">
      <w:pPr>
        <w:pStyle w:val="ListParagraph"/>
        <w:numPr>
          <w:ilvl w:val="0"/>
          <w:numId w:val="33"/>
        </w:numPr>
        <w:tabs>
          <w:tab w:val="left" w:pos="450"/>
        </w:tabs>
        <w:ind w:left="360"/>
        <w:jc w:val="both"/>
        <w:rPr>
          <w:sz w:val="28"/>
          <w:szCs w:val="28"/>
          <w:lang w:val="x-none" w:eastAsia="x-none"/>
        </w:rPr>
      </w:pPr>
      <w:r w:rsidRPr="00C9133D">
        <w:rPr>
          <w:sz w:val="28"/>
          <w:szCs w:val="28"/>
        </w:rPr>
        <w:t xml:space="preserve">Beneficiarul are obligaţia de a </w:t>
      </w:r>
      <w:r w:rsidR="00E257D5" w:rsidRPr="00C9133D">
        <w:rPr>
          <w:sz w:val="28"/>
          <w:szCs w:val="28"/>
        </w:rPr>
        <w:t>transmite cerer</w:t>
      </w:r>
      <w:r w:rsidR="006F1634" w:rsidRPr="00C9133D">
        <w:rPr>
          <w:sz w:val="28"/>
          <w:szCs w:val="28"/>
        </w:rPr>
        <w:t>ile</w:t>
      </w:r>
      <w:r w:rsidR="00E257D5" w:rsidRPr="00C9133D">
        <w:rPr>
          <w:sz w:val="28"/>
          <w:szCs w:val="28"/>
        </w:rPr>
        <w:t xml:space="preserve"> de transfer pentru plata finanțării</w:t>
      </w:r>
      <w:r w:rsidR="007E1C26" w:rsidRPr="00C9133D">
        <w:rPr>
          <w:sz w:val="28"/>
          <w:szCs w:val="28"/>
        </w:rPr>
        <w:t xml:space="preserve"> prevăzută la</w:t>
      </w:r>
      <w:r w:rsidR="00E257D5" w:rsidRPr="00C9133D">
        <w:rPr>
          <w:sz w:val="28"/>
          <w:szCs w:val="28"/>
        </w:rPr>
        <w:t xml:space="preserve"> art. 3 alin</w:t>
      </w:r>
      <w:r w:rsidRPr="00C9133D">
        <w:rPr>
          <w:sz w:val="28"/>
          <w:szCs w:val="28"/>
        </w:rPr>
        <w:t>.</w:t>
      </w:r>
      <w:r w:rsidR="00E257D5" w:rsidRPr="00C9133D">
        <w:rPr>
          <w:sz w:val="28"/>
          <w:szCs w:val="28"/>
        </w:rPr>
        <w:t xml:space="preserve"> (2)</w:t>
      </w:r>
      <w:r w:rsidR="007E1C26" w:rsidRPr="00C9133D">
        <w:rPr>
          <w:sz w:val="28"/>
          <w:szCs w:val="28"/>
        </w:rPr>
        <w:t>,</w:t>
      </w:r>
      <w:r w:rsidR="00E257D5" w:rsidRPr="00C9133D">
        <w:rPr>
          <w:sz w:val="28"/>
          <w:szCs w:val="28"/>
        </w:rPr>
        <w:t xml:space="preserve"> </w:t>
      </w:r>
      <w:r w:rsidR="006F1634" w:rsidRPr="00C9133D">
        <w:rPr>
          <w:sz w:val="28"/>
          <w:szCs w:val="28"/>
        </w:rPr>
        <w:t xml:space="preserve">conform prevederilor art. 7 și 8 din prezentul </w:t>
      </w:r>
      <w:r w:rsidR="00FD77D8" w:rsidRPr="00C9133D">
        <w:rPr>
          <w:sz w:val="28"/>
          <w:szCs w:val="28"/>
        </w:rPr>
        <w:t>C</w:t>
      </w:r>
      <w:r w:rsidR="006F1634" w:rsidRPr="00C9133D">
        <w:rPr>
          <w:sz w:val="28"/>
          <w:szCs w:val="28"/>
        </w:rPr>
        <w:t>ontract.</w:t>
      </w:r>
    </w:p>
    <w:p w14:paraId="57B0D6C9" w14:textId="63B4CAF9" w:rsidR="009670C1" w:rsidRPr="00C9133D" w:rsidRDefault="009670C1" w:rsidP="00604AD7">
      <w:pPr>
        <w:pStyle w:val="ListParagraph"/>
        <w:numPr>
          <w:ilvl w:val="0"/>
          <w:numId w:val="33"/>
        </w:numPr>
        <w:tabs>
          <w:tab w:val="left" w:pos="450"/>
        </w:tabs>
        <w:ind w:left="360"/>
        <w:jc w:val="both"/>
        <w:rPr>
          <w:sz w:val="28"/>
          <w:szCs w:val="28"/>
          <w:lang w:val="x-none" w:eastAsia="x-none"/>
        </w:rPr>
      </w:pPr>
      <w:r w:rsidRPr="00C9133D">
        <w:rPr>
          <w:sz w:val="28"/>
          <w:szCs w:val="28"/>
          <w:lang w:val="x-none" w:eastAsia="x-none"/>
        </w:rPr>
        <w:t xml:space="preserve">La </w:t>
      </w:r>
      <w:proofErr w:type="spellStart"/>
      <w:r w:rsidRPr="00C9133D">
        <w:rPr>
          <w:sz w:val="28"/>
          <w:szCs w:val="28"/>
          <w:lang w:val="x-none" w:eastAsia="x-none"/>
        </w:rPr>
        <w:t>momentul</w:t>
      </w:r>
      <w:proofErr w:type="spellEnd"/>
      <w:r w:rsidRPr="00C9133D">
        <w:rPr>
          <w:sz w:val="28"/>
          <w:szCs w:val="28"/>
          <w:lang w:val="x-none" w:eastAsia="x-none"/>
        </w:rPr>
        <w:t xml:space="preserve"> </w:t>
      </w:r>
      <w:proofErr w:type="spellStart"/>
      <w:r w:rsidRPr="00C9133D">
        <w:rPr>
          <w:sz w:val="28"/>
          <w:szCs w:val="28"/>
          <w:lang w:val="x-none" w:eastAsia="x-none"/>
        </w:rPr>
        <w:t>transmiterii</w:t>
      </w:r>
      <w:proofErr w:type="spellEnd"/>
      <w:r w:rsidRPr="00C9133D">
        <w:rPr>
          <w:sz w:val="28"/>
          <w:szCs w:val="28"/>
          <w:lang w:val="x-none" w:eastAsia="x-none"/>
        </w:rPr>
        <w:t xml:space="preserve"> </w:t>
      </w:r>
      <w:proofErr w:type="spellStart"/>
      <w:r w:rsidRPr="00C9133D">
        <w:rPr>
          <w:sz w:val="28"/>
          <w:szCs w:val="28"/>
          <w:lang w:val="x-none" w:eastAsia="x-none"/>
        </w:rPr>
        <w:t>cereri</w:t>
      </w:r>
      <w:r w:rsidR="0060373D" w:rsidRPr="00C9133D">
        <w:rPr>
          <w:sz w:val="28"/>
          <w:szCs w:val="28"/>
          <w:lang w:val="en-US" w:eastAsia="x-none"/>
        </w:rPr>
        <w:t>lor</w:t>
      </w:r>
      <w:proofErr w:type="spellEnd"/>
      <w:r w:rsidRPr="00C9133D">
        <w:rPr>
          <w:sz w:val="28"/>
          <w:szCs w:val="28"/>
          <w:lang w:val="x-none" w:eastAsia="x-none"/>
        </w:rPr>
        <w:t xml:space="preserve"> de transfer, </w:t>
      </w:r>
      <w:proofErr w:type="spellStart"/>
      <w:r w:rsidRPr="00C9133D">
        <w:rPr>
          <w:sz w:val="28"/>
          <w:szCs w:val="28"/>
          <w:lang w:val="x-none" w:eastAsia="x-none"/>
        </w:rPr>
        <w:t>Beneficiarul</w:t>
      </w:r>
      <w:proofErr w:type="spellEnd"/>
      <w:r w:rsidRPr="00C9133D">
        <w:rPr>
          <w:sz w:val="28"/>
          <w:szCs w:val="28"/>
          <w:lang w:val="x-none" w:eastAsia="x-none"/>
        </w:rPr>
        <w:t xml:space="preserve"> are </w:t>
      </w:r>
      <w:proofErr w:type="spellStart"/>
      <w:r w:rsidRPr="00C9133D">
        <w:rPr>
          <w:sz w:val="28"/>
          <w:szCs w:val="28"/>
          <w:lang w:val="x-none" w:eastAsia="x-none"/>
        </w:rPr>
        <w:t>obligaţia</w:t>
      </w:r>
      <w:proofErr w:type="spellEnd"/>
      <w:r w:rsidRPr="00C9133D">
        <w:rPr>
          <w:sz w:val="28"/>
          <w:szCs w:val="28"/>
          <w:lang w:val="x-none" w:eastAsia="x-none"/>
        </w:rPr>
        <w:t xml:space="preserve"> de a </w:t>
      </w:r>
      <w:proofErr w:type="spellStart"/>
      <w:r w:rsidRPr="00C9133D">
        <w:rPr>
          <w:sz w:val="28"/>
          <w:szCs w:val="28"/>
          <w:lang w:val="x-none" w:eastAsia="x-none"/>
        </w:rPr>
        <w:t>transmite</w:t>
      </w:r>
      <w:proofErr w:type="spellEnd"/>
      <w:r w:rsidRPr="00C9133D">
        <w:rPr>
          <w:sz w:val="28"/>
          <w:szCs w:val="28"/>
          <w:lang w:val="x-none" w:eastAsia="x-none"/>
        </w:rPr>
        <w:t xml:space="preserve"> </w:t>
      </w:r>
      <w:proofErr w:type="spellStart"/>
      <w:r w:rsidRPr="00C9133D">
        <w:rPr>
          <w:sz w:val="28"/>
          <w:szCs w:val="28"/>
          <w:lang w:val="x-none" w:eastAsia="x-none"/>
        </w:rPr>
        <w:t>Ministerului</w:t>
      </w:r>
      <w:proofErr w:type="spellEnd"/>
      <w:r w:rsidRPr="00C9133D">
        <w:rPr>
          <w:sz w:val="28"/>
          <w:szCs w:val="28"/>
          <w:lang w:val="x-none" w:eastAsia="x-none"/>
        </w:rPr>
        <w:t xml:space="preserve"> </w:t>
      </w:r>
      <w:proofErr w:type="spellStart"/>
      <w:r w:rsidRPr="00C9133D">
        <w:rPr>
          <w:sz w:val="28"/>
          <w:szCs w:val="28"/>
          <w:lang w:val="x-none" w:eastAsia="x-none"/>
        </w:rPr>
        <w:t>Energiei</w:t>
      </w:r>
      <w:proofErr w:type="spellEnd"/>
      <w:r w:rsidRPr="00C9133D">
        <w:rPr>
          <w:sz w:val="28"/>
          <w:szCs w:val="28"/>
          <w:lang w:val="x-none" w:eastAsia="x-none"/>
        </w:rPr>
        <w:t xml:space="preserve"> </w:t>
      </w:r>
      <w:proofErr w:type="spellStart"/>
      <w:r w:rsidRPr="00C9133D">
        <w:rPr>
          <w:sz w:val="28"/>
          <w:szCs w:val="28"/>
          <w:lang w:val="x-none" w:eastAsia="x-none"/>
        </w:rPr>
        <w:t>dosarul</w:t>
      </w:r>
      <w:proofErr w:type="spellEnd"/>
      <w:r w:rsidRPr="00C9133D">
        <w:rPr>
          <w:sz w:val="28"/>
          <w:szCs w:val="28"/>
          <w:lang w:val="x-none" w:eastAsia="x-none"/>
        </w:rPr>
        <w:t xml:space="preserve"> de </w:t>
      </w:r>
      <w:proofErr w:type="spellStart"/>
      <w:r w:rsidRPr="00C9133D">
        <w:rPr>
          <w:sz w:val="28"/>
          <w:szCs w:val="28"/>
          <w:lang w:val="x-none" w:eastAsia="x-none"/>
        </w:rPr>
        <w:t>achiziţie</w:t>
      </w:r>
      <w:proofErr w:type="spellEnd"/>
      <w:r w:rsidRPr="00C9133D">
        <w:rPr>
          <w:sz w:val="28"/>
          <w:szCs w:val="28"/>
          <w:lang w:val="x-none" w:eastAsia="x-none"/>
        </w:rPr>
        <w:t xml:space="preserve">, care </w:t>
      </w:r>
      <w:proofErr w:type="spellStart"/>
      <w:r w:rsidRPr="00C9133D">
        <w:rPr>
          <w:sz w:val="28"/>
          <w:szCs w:val="28"/>
          <w:lang w:val="x-none" w:eastAsia="x-none"/>
        </w:rPr>
        <w:t>va</w:t>
      </w:r>
      <w:proofErr w:type="spellEnd"/>
      <w:r w:rsidRPr="00C9133D">
        <w:rPr>
          <w:sz w:val="28"/>
          <w:szCs w:val="28"/>
          <w:lang w:val="x-none" w:eastAsia="x-none"/>
        </w:rPr>
        <w:t xml:space="preserve"> include </w:t>
      </w:r>
      <w:proofErr w:type="spellStart"/>
      <w:r w:rsidRPr="00C9133D">
        <w:rPr>
          <w:sz w:val="28"/>
          <w:szCs w:val="28"/>
          <w:lang w:val="x-none" w:eastAsia="x-none"/>
        </w:rPr>
        <w:t>cel</w:t>
      </w:r>
      <w:proofErr w:type="spellEnd"/>
      <w:r w:rsidRPr="00C9133D">
        <w:rPr>
          <w:sz w:val="28"/>
          <w:szCs w:val="28"/>
          <w:lang w:val="x-none" w:eastAsia="x-none"/>
        </w:rPr>
        <w:t xml:space="preserve"> </w:t>
      </w:r>
      <w:proofErr w:type="spellStart"/>
      <w:r w:rsidRPr="00C9133D">
        <w:rPr>
          <w:sz w:val="28"/>
          <w:szCs w:val="28"/>
          <w:lang w:val="x-none" w:eastAsia="x-none"/>
        </w:rPr>
        <w:t>puțin</w:t>
      </w:r>
      <w:proofErr w:type="spellEnd"/>
      <w:r w:rsidRPr="00C9133D">
        <w:rPr>
          <w:sz w:val="28"/>
          <w:szCs w:val="28"/>
          <w:lang w:val="x-none" w:eastAsia="x-none"/>
        </w:rPr>
        <w:t xml:space="preserve"> </w:t>
      </w:r>
      <w:proofErr w:type="spellStart"/>
      <w:r w:rsidRPr="00C9133D">
        <w:rPr>
          <w:sz w:val="28"/>
          <w:szCs w:val="28"/>
          <w:lang w:val="x-none" w:eastAsia="x-none"/>
        </w:rPr>
        <w:t>următoarele</w:t>
      </w:r>
      <w:proofErr w:type="spellEnd"/>
      <w:r w:rsidRPr="00C9133D">
        <w:rPr>
          <w:sz w:val="28"/>
          <w:szCs w:val="28"/>
          <w:lang w:val="x-none" w:eastAsia="x-none"/>
        </w:rPr>
        <w:t xml:space="preserve"> </w:t>
      </w:r>
      <w:proofErr w:type="spellStart"/>
      <w:r w:rsidRPr="00C9133D">
        <w:rPr>
          <w:sz w:val="28"/>
          <w:szCs w:val="28"/>
          <w:lang w:val="x-none" w:eastAsia="x-none"/>
        </w:rPr>
        <w:t>documente</w:t>
      </w:r>
      <w:proofErr w:type="spellEnd"/>
      <w:r w:rsidRPr="00C9133D">
        <w:rPr>
          <w:sz w:val="28"/>
          <w:szCs w:val="28"/>
          <w:lang w:val="x-none" w:eastAsia="x-none"/>
        </w:rPr>
        <w:t xml:space="preserve">: </w:t>
      </w:r>
      <w:proofErr w:type="spellStart"/>
      <w:r w:rsidRPr="00C9133D">
        <w:rPr>
          <w:sz w:val="28"/>
          <w:szCs w:val="28"/>
          <w:lang w:val="x-none" w:eastAsia="x-none"/>
        </w:rPr>
        <w:t>caietul</w:t>
      </w:r>
      <w:proofErr w:type="spellEnd"/>
      <w:r w:rsidRPr="00C9133D">
        <w:rPr>
          <w:sz w:val="28"/>
          <w:szCs w:val="28"/>
          <w:lang w:val="x-none" w:eastAsia="x-none"/>
        </w:rPr>
        <w:t xml:space="preserve"> de </w:t>
      </w:r>
      <w:proofErr w:type="spellStart"/>
      <w:r w:rsidRPr="00C9133D">
        <w:rPr>
          <w:sz w:val="28"/>
          <w:szCs w:val="28"/>
          <w:lang w:val="x-none" w:eastAsia="x-none"/>
        </w:rPr>
        <w:t>sarcini</w:t>
      </w:r>
      <w:proofErr w:type="spellEnd"/>
      <w:r w:rsidRPr="00C9133D">
        <w:rPr>
          <w:sz w:val="28"/>
          <w:szCs w:val="28"/>
          <w:lang w:val="x-none" w:eastAsia="x-none"/>
        </w:rPr>
        <w:t xml:space="preserve">, </w:t>
      </w:r>
      <w:proofErr w:type="spellStart"/>
      <w:r w:rsidRPr="00C9133D">
        <w:rPr>
          <w:sz w:val="28"/>
          <w:szCs w:val="28"/>
          <w:lang w:val="x-none" w:eastAsia="x-none"/>
        </w:rPr>
        <w:t>ofertele</w:t>
      </w:r>
      <w:proofErr w:type="spellEnd"/>
      <w:r w:rsidRPr="00C9133D">
        <w:rPr>
          <w:sz w:val="28"/>
          <w:szCs w:val="28"/>
          <w:lang w:val="x-none" w:eastAsia="x-none"/>
        </w:rPr>
        <w:t xml:space="preserve"> </w:t>
      </w:r>
      <w:proofErr w:type="spellStart"/>
      <w:r w:rsidRPr="00C9133D">
        <w:rPr>
          <w:sz w:val="28"/>
          <w:szCs w:val="28"/>
          <w:lang w:val="x-none" w:eastAsia="x-none"/>
        </w:rPr>
        <w:t>depuse</w:t>
      </w:r>
      <w:proofErr w:type="spellEnd"/>
      <w:r w:rsidRPr="00C9133D">
        <w:rPr>
          <w:sz w:val="28"/>
          <w:szCs w:val="28"/>
          <w:lang w:val="x-none" w:eastAsia="x-none"/>
        </w:rPr>
        <w:t xml:space="preserve"> </w:t>
      </w:r>
      <w:proofErr w:type="spellStart"/>
      <w:r w:rsidRPr="00C9133D">
        <w:rPr>
          <w:sz w:val="28"/>
          <w:szCs w:val="28"/>
          <w:lang w:val="x-none" w:eastAsia="x-none"/>
        </w:rPr>
        <w:t>în</w:t>
      </w:r>
      <w:proofErr w:type="spellEnd"/>
      <w:r w:rsidRPr="00C9133D">
        <w:rPr>
          <w:sz w:val="28"/>
          <w:szCs w:val="28"/>
          <w:lang w:val="x-none" w:eastAsia="x-none"/>
        </w:rPr>
        <w:t xml:space="preserve"> </w:t>
      </w:r>
      <w:proofErr w:type="spellStart"/>
      <w:r w:rsidRPr="00C9133D">
        <w:rPr>
          <w:sz w:val="28"/>
          <w:szCs w:val="28"/>
          <w:lang w:val="x-none" w:eastAsia="x-none"/>
        </w:rPr>
        <w:t>cadrul</w:t>
      </w:r>
      <w:proofErr w:type="spellEnd"/>
      <w:r w:rsidRPr="00C9133D">
        <w:rPr>
          <w:sz w:val="28"/>
          <w:szCs w:val="28"/>
          <w:lang w:val="x-none" w:eastAsia="x-none"/>
        </w:rPr>
        <w:t xml:space="preserve"> </w:t>
      </w:r>
      <w:proofErr w:type="spellStart"/>
      <w:r w:rsidRPr="00C9133D">
        <w:rPr>
          <w:sz w:val="28"/>
          <w:szCs w:val="28"/>
          <w:lang w:val="x-none" w:eastAsia="x-none"/>
        </w:rPr>
        <w:t>procedurii</w:t>
      </w:r>
      <w:proofErr w:type="spellEnd"/>
      <w:r w:rsidRPr="00C9133D">
        <w:rPr>
          <w:sz w:val="28"/>
          <w:szCs w:val="28"/>
          <w:lang w:val="x-none" w:eastAsia="x-none"/>
        </w:rPr>
        <w:t xml:space="preserve"> de </w:t>
      </w:r>
      <w:proofErr w:type="spellStart"/>
      <w:r w:rsidRPr="00C9133D">
        <w:rPr>
          <w:sz w:val="28"/>
          <w:szCs w:val="28"/>
          <w:lang w:val="x-none" w:eastAsia="x-none"/>
        </w:rPr>
        <w:t>achiziție</w:t>
      </w:r>
      <w:proofErr w:type="spellEnd"/>
      <w:r w:rsidRPr="00C9133D">
        <w:rPr>
          <w:sz w:val="28"/>
          <w:szCs w:val="28"/>
          <w:lang w:val="x-none" w:eastAsia="x-none"/>
        </w:rPr>
        <w:t xml:space="preserve">, </w:t>
      </w:r>
      <w:proofErr w:type="spellStart"/>
      <w:r w:rsidRPr="00C9133D">
        <w:rPr>
          <w:sz w:val="28"/>
          <w:szCs w:val="28"/>
          <w:lang w:val="x-none" w:eastAsia="x-none"/>
        </w:rPr>
        <w:t>raportul</w:t>
      </w:r>
      <w:proofErr w:type="spellEnd"/>
      <w:r w:rsidRPr="00C9133D">
        <w:rPr>
          <w:sz w:val="28"/>
          <w:szCs w:val="28"/>
          <w:lang w:val="x-none" w:eastAsia="x-none"/>
        </w:rPr>
        <w:t xml:space="preserve"> </w:t>
      </w:r>
      <w:proofErr w:type="spellStart"/>
      <w:r w:rsidRPr="00C9133D">
        <w:rPr>
          <w:sz w:val="28"/>
          <w:szCs w:val="28"/>
          <w:lang w:val="x-none" w:eastAsia="x-none"/>
        </w:rPr>
        <w:t>procedurii</w:t>
      </w:r>
      <w:proofErr w:type="spellEnd"/>
      <w:r w:rsidRPr="00C9133D">
        <w:rPr>
          <w:sz w:val="28"/>
          <w:szCs w:val="28"/>
          <w:lang w:val="x-none" w:eastAsia="x-none"/>
        </w:rPr>
        <w:t xml:space="preserve"> </w:t>
      </w:r>
      <w:proofErr w:type="spellStart"/>
      <w:r w:rsidRPr="00C9133D">
        <w:rPr>
          <w:sz w:val="28"/>
          <w:szCs w:val="28"/>
          <w:lang w:val="x-none" w:eastAsia="x-none"/>
        </w:rPr>
        <w:t>și</w:t>
      </w:r>
      <w:proofErr w:type="spellEnd"/>
      <w:r w:rsidRPr="00C9133D">
        <w:rPr>
          <w:sz w:val="28"/>
          <w:szCs w:val="28"/>
          <w:lang w:val="x-none" w:eastAsia="x-none"/>
        </w:rPr>
        <w:t xml:space="preserve"> </w:t>
      </w:r>
      <w:proofErr w:type="spellStart"/>
      <w:r w:rsidRPr="00C9133D">
        <w:rPr>
          <w:sz w:val="28"/>
          <w:szCs w:val="28"/>
          <w:lang w:val="x-none" w:eastAsia="x-none"/>
        </w:rPr>
        <w:t>contractul</w:t>
      </w:r>
      <w:proofErr w:type="spellEnd"/>
      <w:r w:rsidRPr="00C9133D">
        <w:rPr>
          <w:sz w:val="28"/>
          <w:szCs w:val="28"/>
          <w:lang w:val="x-none" w:eastAsia="x-none"/>
        </w:rPr>
        <w:t xml:space="preserve"> de </w:t>
      </w:r>
      <w:proofErr w:type="spellStart"/>
      <w:r w:rsidRPr="00C9133D">
        <w:rPr>
          <w:sz w:val="28"/>
          <w:szCs w:val="28"/>
          <w:lang w:val="x-none" w:eastAsia="x-none"/>
        </w:rPr>
        <w:t>achiziție</w:t>
      </w:r>
      <w:proofErr w:type="spellEnd"/>
      <w:r w:rsidRPr="00C9133D">
        <w:rPr>
          <w:sz w:val="28"/>
          <w:szCs w:val="28"/>
          <w:lang w:val="x-none" w:eastAsia="x-none"/>
        </w:rPr>
        <w:t xml:space="preserve"> </w:t>
      </w:r>
      <w:proofErr w:type="spellStart"/>
      <w:r w:rsidRPr="00C9133D">
        <w:rPr>
          <w:sz w:val="28"/>
          <w:szCs w:val="28"/>
          <w:lang w:val="x-none" w:eastAsia="x-none"/>
        </w:rPr>
        <w:t>semnat</w:t>
      </w:r>
      <w:proofErr w:type="spellEnd"/>
      <w:r w:rsidRPr="00C9133D">
        <w:rPr>
          <w:sz w:val="28"/>
          <w:szCs w:val="28"/>
          <w:lang w:val="x-none" w:eastAsia="x-none"/>
        </w:rPr>
        <w:t xml:space="preserve">. </w:t>
      </w:r>
      <w:proofErr w:type="spellStart"/>
      <w:r w:rsidRPr="00C9133D">
        <w:rPr>
          <w:sz w:val="28"/>
          <w:szCs w:val="28"/>
          <w:lang w:val="x-none" w:eastAsia="x-none"/>
        </w:rPr>
        <w:t>Ministerul</w:t>
      </w:r>
      <w:proofErr w:type="spellEnd"/>
      <w:r w:rsidRPr="00C9133D">
        <w:rPr>
          <w:sz w:val="28"/>
          <w:szCs w:val="28"/>
          <w:lang w:val="x-none" w:eastAsia="x-none"/>
        </w:rPr>
        <w:t xml:space="preserve"> </w:t>
      </w:r>
      <w:proofErr w:type="spellStart"/>
      <w:r w:rsidRPr="00C9133D">
        <w:rPr>
          <w:sz w:val="28"/>
          <w:szCs w:val="28"/>
          <w:lang w:val="x-none" w:eastAsia="x-none"/>
        </w:rPr>
        <w:t>Energiei</w:t>
      </w:r>
      <w:proofErr w:type="spellEnd"/>
      <w:r w:rsidRPr="00C9133D">
        <w:rPr>
          <w:sz w:val="28"/>
          <w:szCs w:val="28"/>
          <w:lang w:val="x-none" w:eastAsia="x-none"/>
        </w:rPr>
        <w:t xml:space="preserve"> </w:t>
      </w:r>
      <w:proofErr w:type="spellStart"/>
      <w:r w:rsidRPr="00C9133D">
        <w:rPr>
          <w:sz w:val="28"/>
          <w:szCs w:val="28"/>
          <w:lang w:val="x-none" w:eastAsia="x-none"/>
        </w:rPr>
        <w:t>poate</w:t>
      </w:r>
      <w:proofErr w:type="spellEnd"/>
      <w:r w:rsidRPr="00C9133D">
        <w:rPr>
          <w:sz w:val="28"/>
          <w:szCs w:val="28"/>
          <w:lang w:val="x-none" w:eastAsia="x-none"/>
        </w:rPr>
        <w:t xml:space="preserve"> </w:t>
      </w:r>
      <w:proofErr w:type="spellStart"/>
      <w:r w:rsidRPr="00C9133D">
        <w:rPr>
          <w:sz w:val="28"/>
          <w:szCs w:val="28"/>
          <w:lang w:val="x-none" w:eastAsia="x-none"/>
        </w:rPr>
        <w:t>solicita</w:t>
      </w:r>
      <w:proofErr w:type="spellEnd"/>
      <w:r w:rsidRPr="00C9133D">
        <w:rPr>
          <w:sz w:val="28"/>
          <w:szCs w:val="28"/>
          <w:lang w:val="x-none" w:eastAsia="x-none"/>
        </w:rPr>
        <w:t xml:space="preserve">, </w:t>
      </w:r>
      <w:proofErr w:type="spellStart"/>
      <w:r w:rsidRPr="00C9133D">
        <w:rPr>
          <w:sz w:val="28"/>
          <w:szCs w:val="28"/>
          <w:lang w:val="x-none" w:eastAsia="x-none"/>
        </w:rPr>
        <w:t>acolo</w:t>
      </w:r>
      <w:proofErr w:type="spellEnd"/>
      <w:r w:rsidRPr="00C9133D">
        <w:rPr>
          <w:sz w:val="28"/>
          <w:szCs w:val="28"/>
          <w:lang w:val="x-none" w:eastAsia="x-none"/>
        </w:rPr>
        <w:t xml:space="preserve"> </w:t>
      </w:r>
      <w:proofErr w:type="spellStart"/>
      <w:r w:rsidRPr="00C9133D">
        <w:rPr>
          <w:sz w:val="28"/>
          <w:szCs w:val="28"/>
          <w:lang w:val="x-none" w:eastAsia="x-none"/>
        </w:rPr>
        <w:t>unde</w:t>
      </w:r>
      <w:proofErr w:type="spellEnd"/>
      <w:r w:rsidRPr="00C9133D">
        <w:rPr>
          <w:sz w:val="28"/>
          <w:szCs w:val="28"/>
          <w:lang w:val="x-none" w:eastAsia="x-none"/>
        </w:rPr>
        <w:t xml:space="preserve"> </w:t>
      </w:r>
      <w:proofErr w:type="spellStart"/>
      <w:r w:rsidRPr="00C9133D">
        <w:rPr>
          <w:sz w:val="28"/>
          <w:szCs w:val="28"/>
          <w:lang w:val="x-none" w:eastAsia="x-none"/>
        </w:rPr>
        <w:t>este</w:t>
      </w:r>
      <w:proofErr w:type="spellEnd"/>
      <w:r w:rsidRPr="00C9133D">
        <w:rPr>
          <w:sz w:val="28"/>
          <w:szCs w:val="28"/>
          <w:lang w:val="x-none" w:eastAsia="x-none"/>
        </w:rPr>
        <w:t xml:space="preserve"> </w:t>
      </w:r>
      <w:proofErr w:type="spellStart"/>
      <w:r w:rsidRPr="00C9133D">
        <w:rPr>
          <w:sz w:val="28"/>
          <w:szCs w:val="28"/>
          <w:lang w:val="x-none" w:eastAsia="x-none"/>
        </w:rPr>
        <w:t>cazul</w:t>
      </w:r>
      <w:proofErr w:type="spellEnd"/>
      <w:r w:rsidRPr="00C9133D">
        <w:rPr>
          <w:sz w:val="28"/>
          <w:szCs w:val="28"/>
          <w:lang w:val="x-none" w:eastAsia="x-none"/>
        </w:rPr>
        <w:t xml:space="preserve">, </w:t>
      </w:r>
      <w:proofErr w:type="spellStart"/>
      <w:r w:rsidRPr="00C9133D">
        <w:rPr>
          <w:sz w:val="28"/>
          <w:szCs w:val="28"/>
          <w:lang w:val="x-none" w:eastAsia="x-none"/>
        </w:rPr>
        <w:t>transmiterea</w:t>
      </w:r>
      <w:proofErr w:type="spellEnd"/>
      <w:r w:rsidRPr="00C9133D">
        <w:rPr>
          <w:sz w:val="28"/>
          <w:szCs w:val="28"/>
          <w:lang w:val="x-none" w:eastAsia="x-none"/>
        </w:rPr>
        <w:t xml:space="preserve"> </w:t>
      </w:r>
      <w:proofErr w:type="spellStart"/>
      <w:r w:rsidRPr="00C9133D">
        <w:rPr>
          <w:sz w:val="28"/>
          <w:szCs w:val="28"/>
          <w:lang w:val="x-none" w:eastAsia="x-none"/>
        </w:rPr>
        <w:t>unor</w:t>
      </w:r>
      <w:proofErr w:type="spellEnd"/>
      <w:r w:rsidRPr="00C9133D">
        <w:rPr>
          <w:sz w:val="28"/>
          <w:szCs w:val="28"/>
          <w:lang w:val="x-none" w:eastAsia="x-none"/>
        </w:rPr>
        <w:t xml:space="preserve"> </w:t>
      </w:r>
      <w:proofErr w:type="spellStart"/>
      <w:r w:rsidRPr="00C9133D">
        <w:rPr>
          <w:sz w:val="28"/>
          <w:szCs w:val="28"/>
          <w:lang w:val="x-none" w:eastAsia="x-none"/>
        </w:rPr>
        <w:t>documente</w:t>
      </w:r>
      <w:proofErr w:type="spellEnd"/>
      <w:r w:rsidRPr="00C9133D">
        <w:rPr>
          <w:sz w:val="28"/>
          <w:szCs w:val="28"/>
          <w:lang w:val="x-none" w:eastAsia="x-none"/>
        </w:rPr>
        <w:t xml:space="preserve"> </w:t>
      </w:r>
      <w:proofErr w:type="spellStart"/>
      <w:r w:rsidRPr="00C9133D">
        <w:rPr>
          <w:sz w:val="28"/>
          <w:szCs w:val="28"/>
          <w:lang w:val="x-none" w:eastAsia="x-none"/>
        </w:rPr>
        <w:t>suplimentare</w:t>
      </w:r>
      <w:proofErr w:type="spellEnd"/>
      <w:r w:rsidRPr="00C9133D">
        <w:rPr>
          <w:sz w:val="28"/>
          <w:szCs w:val="28"/>
          <w:lang w:val="x-none" w:eastAsia="x-none"/>
        </w:rPr>
        <w:t>.</w:t>
      </w:r>
    </w:p>
    <w:p w14:paraId="721A5D68" w14:textId="4FCB2DFD" w:rsidR="00E231AB" w:rsidRPr="00C9133D" w:rsidRDefault="00E231AB"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Beneficiarul are obligația de a pune la dispoziția Ministerului Energiei sau </w:t>
      </w:r>
      <w:r w:rsidR="006502B4" w:rsidRPr="00C9133D">
        <w:rPr>
          <w:sz w:val="28"/>
          <w:szCs w:val="28"/>
          <w:lang w:eastAsia="x-none"/>
        </w:rPr>
        <w:t xml:space="preserve">a </w:t>
      </w:r>
      <w:r w:rsidRPr="00C9133D">
        <w:rPr>
          <w:sz w:val="28"/>
          <w:szCs w:val="28"/>
          <w:lang w:eastAsia="x-none"/>
        </w:rPr>
        <w:t xml:space="preserve">oricărui alt organism </w:t>
      </w:r>
      <w:r w:rsidR="0097799D" w:rsidRPr="00C9133D">
        <w:rPr>
          <w:sz w:val="28"/>
          <w:szCs w:val="28"/>
          <w:lang w:eastAsia="x-none"/>
        </w:rPr>
        <w:t xml:space="preserve">competent național sau european, potrivit cadrului legal național sau european aplicabil în vigoare, </w:t>
      </w:r>
      <w:r w:rsidRPr="00C9133D">
        <w:rPr>
          <w:sz w:val="28"/>
          <w:szCs w:val="28"/>
          <w:lang w:eastAsia="x-none"/>
        </w:rPr>
        <w:t xml:space="preserve">documentele </w:t>
      </w:r>
      <w:r w:rsidR="00A31434" w:rsidRPr="00C9133D">
        <w:rPr>
          <w:sz w:val="28"/>
          <w:szCs w:val="28"/>
          <w:lang w:eastAsia="x-none"/>
        </w:rPr>
        <w:t xml:space="preserve">și </w:t>
      </w:r>
      <w:r w:rsidRPr="00C9133D">
        <w:rPr>
          <w:sz w:val="28"/>
          <w:szCs w:val="28"/>
          <w:lang w:eastAsia="x-none"/>
        </w:rPr>
        <w:t>informațiile necesare</w:t>
      </w:r>
      <w:r w:rsidR="0097799D" w:rsidRPr="00C9133D">
        <w:rPr>
          <w:sz w:val="28"/>
          <w:szCs w:val="28"/>
          <w:lang w:eastAsia="x-none"/>
        </w:rPr>
        <w:t>,</w:t>
      </w:r>
      <w:r w:rsidRPr="00C9133D">
        <w:rPr>
          <w:sz w:val="28"/>
          <w:szCs w:val="28"/>
          <w:lang w:eastAsia="x-none"/>
        </w:rPr>
        <w:t xml:space="preserve"> </w:t>
      </w:r>
      <w:r w:rsidR="0097799D" w:rsidRPr="00C9133D">
        <w:rPr>
          <w:sz w:val="28"/>
          <w:szCs w:val="28"/>
          <w:lang w:eastAsia="x-none"/>
        </w:rPr>
        <w:t>în termen de maximum 5 zile lucrătoare  de la transmiterea solicitării</w:t>
      </w:r>
      <w:r w:rsidR="006502B4" w:rsidRPr="00C9133D">
        <w:rPr>
          <w:sz w:val="28"/>
          <w:szCs w:val="28"/>
          <w:lang w:eastAsia="x-none"/>
        </w:rPr>
        <w:t>,</w:t>
      </w:r>
      <w:r w:rsidR="0097799D" w:rsidRPr="00C9133D">
        <w:rPr>
          <w:sz w:val="28"/>
          <w:szCs w:val="28"/>
          <w:lang w:eastAsia="x-none"/>
        </w:rPr>
        <w:t xml:space="preserve"> în </w:t>
      </w:r>
      <w:r w:rsidR="006502B4" w:rsidRPr="00C9133D">
        <w:rPr>
          <w:sz w:val="28"/>
          <w:szCs w:val="28"/>
          <w:lang w:eastAsia="x-none"/>
        </w:rPr>
        <w:t>situațiile</w:t>
      </w:r>
      <w:r w:rsidR="0097799D" w:rsidRPr="00C9133D">
        <w:rPr>
          <w:sz w:val="28"/>
          <w:szCs w:val="28"/>
          <w:lang w:eastAsia="x-none"/>
        </w:rPr>
        <w:t xml:space="preserve"> în care aceştia efectuează monitorizări/verificări/controale/audit la faţa locului şi solicită declaraţii, documente, informaţii, sub sancțiunea restituirii sumelor rambursate, inclusiv dobânzile/penalizările aferente, pentru documentele lipsă</w:t>
      </w:r>
      <w:r w:rsidR="006502B4" w:rsidRPr="00C9133D">
        <w:rPr>
          <w:sz w:val="28"/>
          <w:szCs w:val="28"/>
          <w:lang w:eastAsia="x-none"/>
        </w:rPr>
        <w:t xml:space="preserve">, precum și de a </w:t>
      </w:r>
      <w:r w:rsidRPr="00C9133D">
        <w:rPr>
          <w:sz w:val="28"/>
          <w:szCs w:val="28"/>
          <w:lang w:eastAsia="x-none"/>
        </w:rPr>
        <w:t>asigur</w:t>
      </w:r>
      <w:r w:rsidR="006502B4" w:rsidRPr="00C9133D">
        <w:rPr>
          <w:sz w:val="28"/>
          <w:szCs w:val="28"/>
          <w:lang w:eastAsia="x-none"/>
        </w:rPr>
        <w:t>a</w:t>
      </w:r>
      <w:r w:rsidRPr="00C9133D">
        <w:rPr>
          <w:sz w:val="28"/>
          <w:szCs w:val="28"/>
          <w:lang w:eastAsia="x-none"/>
        </w:rPr>
        <w:t xml:space="preserve"> condițiile pentru efectuarea verificărilor la fața locului</w:t>
      </w:r>
      <w:r w:rsidR="008171DC" w:rsidRPr="00C9133D">
        <w:rPr>
          <w:sz w:val="28"/>
          <w:szCs w:val="28"/>
          <w:lang w:eastAsia="x-none"/>
        </w:rPr>
        <w:t xml:space="preserve">. </w:t>
      </w:r>
      <w:r w:rsidRPr="00C9133D">
        <w:rPr>
          <w:sz w:val="28"/>
          <w:szCs w:val="28"/>
          <w:lang w:eastAsia="x-none"/>
        </w:rPr>
        <w:t xml:space="preserve">În acest scop, Beneficiarul este </w:t>
      </w:r>
      <w:r w:rsidRPr="00C9133D">
        <w:rPr>
          <w:sz w:val="28"/>
          <w:szCs w:val="28"/>
          <w:lang w:eastAsia="x-none"/>
        </w:rPr>
        <w:lastRenderedPageBreak/>
        <w:t>obligat să participe și să invite persoanele care sunt implicate în implementarea proiectului și care pot furniza informațiile și documentele necesare verificărilor, conform solicitărilor Ministerului Energiei.</w:t>
      </w:r>
    </w:p>
    <w:p w14:paraId="787E6161" w14:textId="722E3608" w:rsidR="00E231AB" w:rsidRPr="00C9133D" w:rsidRDefault="00E231AB"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În vederea efectuării verificărilor la fața locului, Beneficiarul se angajează să acorde dreptul de acces la locurile și spațiile unde se implementează </w:t>
      </w:r>
      <w:r w:rsidR="006502B4" w:rsidRPr="00C9133D">
        <w:rPr>
          <w:sz w:val="28"/>
          <w:szCs w:val="28"/>
          <w:lang w:eastAsia="x-none"/>
        </w:rPr>
        <w:t xml:space="preserve">sau a fost implementat </w:t>
      </w:r>
      <w:r w:rsidRPr="00C9133D">
        <w:rPr>
          <w:sz w:val="28"/>
          <w:szCs w:val="28"/>
          <w:lang w:eastAsia="x-none"/>
        </w:rPr>
        <w:t xml:space="preserve">Proiectul, inclusiv acces la sistemele informatice care au legătură directă cu </w:t>
      </w:r>
      <w:r w:rsidR="00156AC2" w:rsidRPr="00C9133D">
        <w:rPr>
          <w:sz w:val="28"/>
          <w:szCs w:val="28"/>
          <w:lang w:eastAsia="x-none"/>
        </w:rPr>
        <w:t>P</w:t>
      </w:r>
      <w:r w:rsidRPr="00C9133D">
        <w:rPr>
          <w:sz w:val="28"/>
          <w:szCs w:val="28"/>
          <w:lang w:eastAsia="x-none"/>
        </w:rPr>
        <w:t>roiectul</w:t>
      </w:r>
      <w:r w:rsidR="004908AD" w:rsidRPr="00C9133D">
        <w:rPr>
          <w:sz w:val="28"/>
          <w:szCs w:val="28"/>
          <w:lang w:eastAsia="x-none"/>
        </w:rPr>
        <w:t xml:space="preserve">, </w:t>
      </w:r>
      <w:r w:rsidR="006502B4" w:rsidRPr="00C9133D">
        <w:rPr>
          <w:sz w:val="28"/>
          <w:szCs w:val="28"/>
          <w:lang w:eastAsia="x-none"/>
        </w:rPr>
        <w:t>precum și la bunurile achiziționate</w:t>
      </w:r>
      <w:r w:rsidRPr="00C9133D">
        <w:rPr>
          <w:sz w:val="28"/>
          <w:szCs w:val="28"/>
          <w:lang w:eastAsia="x-none"/>
        </w:rPr>
        <w:t xml:space="preserve"> și să pună la dispoziție documentele solicitate privind gestiunea tehnică și financiară a Proiectului, atât pe suport hârtie, cât și în format electronic. Documentele trebuie sa fie ușor accesibile și arhivate astfel încât să </w:t>
      </w:r>
      <w:r w:rsidR="0085769D" w:rsidRPr="00C9133D">
        <w:rPr>
          <w:sz w:val="28"/>
          <w:szCs w:val="28"/>
          <w:lang w:eastAsia="x-none"/>
        </w:rPr>
        <w:t>fie posibilă</w:t>
      </w:r>
      <w:r w:rsidRPr="00C9133D">
        <w:rPr>
          <w:sz w:val="28"/>
          <w:szCs w:val="28"/>
          <w:lang w:eastAsia="x-none"/>
        </w:rPr>
        <w:t xml:space="preserve"> verificarea lor. Beneficiarul este obligat să informeze organismele și autoritățile </w:t>
      </w:r>
      <w:r w:rsidR="001C08B6" w:rsidRPr="00C9133D">
        <w:rPr>
          <w:sz w:val="28"/>
          <w:szCs w:val="28"/>
          <w:lang w:eastAsia="x-none"/>
        </w:rPr>
        <w:t>responsabile</w:t>
      </w:r>
      <w:r w:rsidRPr="00C9133D">
        <w:rPr>
          <w:sz w:val="28"/>
          <w:szCs w:val="28"/>
          <w:lang w:eastAsia="x-none"/>
        </w:rPr>
        <w:t xml:space="preserve"> cu privire la locul arhivării documentelor, în termen de 3 zile </w:t>
      </w:r>
      <w:r w:rsidR="0085769D" w:rsidRPr="00C9133D">
        <w:rPr>
          <w:sz w:val="28"/>
          <w:szCs w:val="28"/>
          <w:lang w:eastAsia="x-none"/>
        </w:rPr>
        <w:t xml:space="preserve">lucrătoare </w:t>
      </w:r>
      <w:r w:rsidRPr="00C9133D">
        <w:rPr>
          <w:sz w:val="28"/>
          <w:szCs w:val="28"/>
          <w:lang w:eastAsia="x-none"/>
        </w:rPr>
        <w:t>de la transmiterea solicitării de către Ministerul Energiei/organismul abilitat și de a asigura accesul neîngrădit al acestora la documentație în locul respectiv.</w:t>
      </w:r>
    </w:p>
    <w:p w14:paraId="236AB728" w14:textId="489A0BAE" w:rsidR="00E231AB" w:rsidRPr="00C9133D" w:rsidRDefault="00E231AB"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Beneficiarul se va asigura că în contractele/acordurile încheiate cu terțe părți se prevede obligația acestora de a asigura disponibilitatea informațiilor și documentelor referitoare la </w:t>
      </w:r>
      <w:r w:rsidR="00156AC2" w:rsidRPr="00C9133D">
        <w:rPr>
          <w:sz w:val="28"/>
          <w:szCs w:val="28"/>
          <w:lang w:eastAsia="x-none"/>
        </w:rPr>
        <w:t>P</w:t>
      </w:r>
      <w:r w:rsidRPr="00C9133D">
        <w:rPr>
          <w:sz w:val="28"/>
          <w:szCs w:val="28"/>
          <w:lang w:eastAsia="x-none"/>
        </w:rPr>
        <w:t xml:space="preserve">roiect cu ocazia misiunilor de control desfășurate de Ministerul Energiei sau de alte structuri cu competențe în controlul și recuperarea debitelor aferente fondurilor </w:t>
      </w:r>
      <w:r w:rsidR="008A4496" w:rsidRPr="00C9133D">
        <w:rPr>
          <w:sz w:val="28"/>
          <w:szCs w:val="28"/>
          <w:lang w:eastAsia="x-none"/>
        </w:rPr>
        <w:t>europene</w:t>
      </w:r>
      <w:r w:rsidRPr="00C9133D">
        <w:rPr>
          <w:sz w:val="28"/>
          <w:szCs w:val="28"/>
          <w:lang w:eastAsia="x-none"/>
        </w:rPr>
        <w:t xml:space="preserve"> și/sau fondurilor publice naționale aferente acestora, după caz.</w:t>
      </w:r>
      <w:r w:rsidR="004D04DE" w:rsidRPr="00C9133D">
        <w:rPr>
          <w:sz w:val="28"/>
          <w:szCs w:val="28"/>
          <w:lang w:eastAsia="x-none"/>
        </w:rPr>
        <w:t xml:space="preserve"> M</w:t>
      </w:r>
      <w:r w:rsidR="00713DEC" w:rsidRPr="00C9133D">
        <w:rPr>
          <w:sz w:val="28"/>
          <w:szCs w:val="28"/>
          <w:lang w:eastAsia="x-none"/>
        </w:rPr>
        <w:t xml:space="preserve">inisterul </w:t>
      </w:r>
      <w:r w:rsidR="004D04DE" w:rsidRPr="00C9133D">
        <w:rPr>
          <w:sz w:val="28"/>
          <w:szCs w:val="28"/>
          <w:lang w:eastAsia="x-none"/>
        </w:rPr>
        <w:t>E</w:t>
      </w:r>
      <w:r w:rsidR="00713DEC" w:rsidRPr="00C9133D">
        <w:rPr>
          <w:sz w:val="28"/>
          <w:szCs w:val="28"/>
          <w:lang w:eastAsia="x-none"/>
        </w:rPr>
        <w:t>nergiei</w:t>
      </w:r>
      <w:r w:rsidR="004D04DE" w:rsidRPr="00C9133D">
        <w:rPr>
          <w:sz w:val="28"/>
          <w:szCs w:val="28"/>
          <w:lang w:eastAsia="x-none"/>
        </w:rPr>
        <w:t xml:space="preserve"> își rezervă dreptul de a nu autoriza la plată acele cheltuieli pentru care nu sunt furnizate informațiile/documentele solicitate.</w:t>
      </w:r>
    </w:p>
    <w:p w14:paraId="5001492E" w14:textId="307B526F" w:rsidR="00E231AB" w:rsidRPr="00C9133D" w:rsidRDefault="00E231AB"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Beneficiarul are obligaţia îndosarierii și păstrării tuturor documentelor </w:t>
      </w:r>
      <w:r w:rsidR="00156AC2" w:rsidRPr="00C9133D">
        <w:rPr>
          <w:sz w:val="28"/>
          <w:szCs w:val="28"/>
          <w:lang w:eastAsia="x-none"/>
        </w:rPr>
        <w:t>P</w:t>
      </w:r>
      <w:r w:rsidRPr="00C9133D">
        <w:rPr>
          <w:sz w:val="28"/>
          <w:szCs w:val="28"/>
          <w:lang w:eastAsia="x-none"/>
        </w:rPr>
        <w:t xml:space="preserve">roiectului în original precum şi, dacă este cazul, inclusiv documentele contabile, privind activităţile şi cheltuielile eligibile în vederea asigurării unei piste de audit adecvate, în conformitate cu legislația europeană şi naţională. Toate documentele vor fi păstrate </w:t>
      </w:r>
      <w:r w:rsidR="00A04C2E" w:rsidRPr="00C9133D">
        <w:rPr>
          <w:sz w:val="28"/>
          <w:szCs w:val="28"/>
          <w:lang w:eastAsia="x-none"/>
        </w:rPr>
        <w:t>10</w:t>
      </w:r>
      <w:r w:rsidRPr="00C9133D">
        <w:rPr>
          <w:sz w:val="28"/>
          <w:szCs w:val="28"/>
          <w:lang w:eastAsia="x-none"/>
        </w:rPr>
        <w:t xml:space="preserve"> ani de la finalizarea implementării </w:t>
      </w:r>
      <w:r w:rsidR="00156AC2" w:rsidRPr="00C9133D">
        <w:rPr>
          <w:sz w:val="28"/>
          <w:szCs w:val="28"/>
          <w:lang w:eastAsia="x-none"/>
        </w:rPr>
        <w:t>P</w:t>
      </w:r>
      <w:r w:rsidRPr="00C9133D">
        <w:rPr>
          <w:sz w:val="28"/>
          <w:szCs w:val="28"/>
          <w:lang w:eastAsia="x-none"/>
        </w:rPr>
        <w:t>roiectului.</w:t>
      </w:r>
    </w:p>
    <w:p w14:paraId="4A50FB6E" w14:textId="77777777" w:rsidR="00016EB1" w:rsidRPr="00C9133D" w:rsidRDefault="00016EB1"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Beneficiarul are obligaţia de a restitui Ministerului Energiei, orice  sumă ce constituie plată nedatorată/sume necuvenite plătite în cadrul prezentului Contract, în termen de 5 zile lucrătoare de la data primirii  unei notificări în acest sens.</w:t>
      </w:r>
    </w:p>
    <w:p w14:paraId="1FCA930A" w14:textId="3701C80D" w:rsidR="00016EB1" w:rsidRPr="00C9133D" w:rsidRDefault="00016EB1"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Beneficiarul îşi asumă obligaţia de a furniza Ministerului Energiei, Comisiei Europene şi/sau reprezentanților lor autorizaţi orice informaţie solicitată, în termenul indicat, în vederea realizării evaluării </w:t>
      </w:r>
      <w:r w:rsidR="00156AC2" w:rsidRPr="00C9133D">
        <w:rPr>
          <w:sz w:val="28"/>
          <w:szCs w:val="28"/>
          <w:lang w:eastAsia="x-none"/>
        </w:rPr>
        <w:t>P</w:t>
      </w:r>
      <w:r w:rsidRPr="00C9133D">
        <w:rPr>
          <w:sz w:val="28"/>
          <w:szCs w:val="28"/>
          <w:lang w:eastAsia="x-none"/>
        </w:rPr>
        <w:t>roiectului implementat.</w:t>
      </w:r>
    </w:p>
    <w:p w14:paraId="3977A593" w14:textId="77777777" w:rsidR="00016EB1" w:rsidRPr="00C9133D" w:rsidRDefault="00016EB1"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Beneficiarul este obligat să realizeze măsurile de informare şi publicitate în conformitate cu obligaţiile asumate.</w:t>
      </w:r>
    </w:p>
    <w:p w14:paraId="3E17C20F" w14:textId="77777777" w:rsidR="00016EB1" w:rsidRPr="00C9133D" w:rsidRDefault="00016EB1"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Beneficiarul își asumă integral răspunderea pentru prejudiciile cauzate terților din culpa sa, pe durata contractului. Ministerul Energiei va fi degrevat de orice responsabilitate pentru prejudiciile cauzate terților de către Beneficiar, ca urmare a executării prezentului Contract.</w:t>
      </w:r>
    </w:p>
    <w:p w14:paraId="307C8222" w14:textId="5AECB48B" w:rsidR="00016EB1" w:rsidRPr="00C9133D" w:rsidRDefault="00016EB1" w:rsidP="00604AD7">
      <w:pPr>
        <w:pStyle w:val="ListParagraph"/>
        <w:numPr>
          <w:ilvl w:val="0"/>
          <w:numId w:val="33"/>
        </w:numPr>
        <w:tabs>
          <w:tab w:val="left" w:pos="450"/>
        </w:tabs>
        <w:ind w:left="360"/>
        <w:jc w:val="both"/>
        <w:rPr>
          <w:sz w:val="28"/>
          <w:szCs w:val="28"/>
          <w:lang w:val="x-none" w:eastAsia="x-none"/>
        </w:rPr>
      </w:pPr>
      <w:r w:rsidRPr="00C9133D">
        <w:rPr>
          <w:sz w:val="28"/>
          <w:szCs w:val="28"/>
        </w:rPr>
        <w:t xml:space="preserve">Beneficiarul se obligă să nu solicite şi să nu primească finanţări din alte surse publice pentru aceleaşi cheltuieli eligibile ale </w:t>
      </w:r>
      <w:r w:rsidR="00156AC2" w:rsidRPr="00C9133D">
        <w:rPr>
          <w:sz w:val="28"/>
          <w:szCs w:val="28"/>
        </w:rPr>
        <w:t>P</w:t>
      </w:r>
      <w:r w:rsidRPr="00C9133D">
        <w:rPr>
          <w:sz w:val="28"/>
          <w:szCs w:val="28"/>
        </w:rPr>
        <w:t>roiectului, sub sancţiunea rezilierii contractului.</w:t>
      </w:r>
    </w:p>
    <w:p w14:paraId="33990D2C" w14:textId="3E091ADE" w:rsidR="00016EB1" w:rsidRPr="00C9133D" w:rsidRDefault="00016EB1" w:rsidP="00604AD7">
      <w:pPr>
        <w:pStyle w:val="ListParagraph"/>
        <w:numPr>
          <w:ilvl w:val="0"/>
          <w:numId w:val="33"/>
        </w:numPr>
        <w:tabs>
          <w:tab w:val="left" w:pos="450"/>
        </w:tabs>
        <w:ind w:left="360"/>
        <w:jc w:val="both"/>
        <w:rPr>
          <w:sz w:val="28"/>
          <w:szCs w:val="28"/>
          <w:lang w:val="x-none" w:eastAsia="x-none"/>
        </w:rPr>
      </w:pPr>
      <w:r w:rsidRPr="00C9133D">
        <w:rPr>
          <w:sz w:val="28"/>
          <w:szCs w:val="28"/>
        </w:rPr>
        <w:t xml:space="preserve">Beneficiarul are obligaţia de a respecta instrucţiunile emise de </w:t>
      </w:r>
      <w:r w:rsidR="00F77C45" w:rsidRPr="00C9133D">
        <w:rPr>
          <w:sz w:val="28"/>
          <w:szCs w:val="28"/>
        </w:rPr>
        <w:t>Ministerul Investițiilor și Proiectelor Europene și</w:t>
      </w:r>
      <w:r w:rsidR="00E23F14" w:rsidRPr="00C9133D">
        <w:rPr>
          <w:sz w:val="28"/>
          <w:szCs w:val="28"/>
        </w:rPr>
        <w:t xml:space="preserve"> de</w:t>
      </w:r>
      <w:r w:rsidR="00F77C45" w:rsidRPr="00C9133D">
        <w:rPr>
          <w:sz w:val="28"/>
          <w:szCs w:val="28"/>
        </w:rPr>
        <w:t xml:space="preserve"> </w:t>
      </w:r>
      <w:r w:rsidRPr="00C9133D">
        <w:rPr>
          <w:sz w:val="28"/>
          <w:szCs w:val="28"/>
        </w:rPr>
        <w:t xml:space="preserve">Ministerul Energiei în implementarea </w:t>
      </w:r>
      <w:r w:rsidR="00156AC2" w:rsidRPr="00C9133D">
        <w:rPr>
          <w:sz w:val="28"/>
          <w:szCs w:val="28"/>
        </w:rPr>
        <w:t>P</w:t>
      </w:r>
      <w:r w:rsidRPr="00C9133D">
        <w:rPr>
          <w:sz w:val="28"/>
          <w:szCs w:val="28"/>
        </w:rPr>
        <w:t xml:space="preserve">roiectului </w:t>
      </w:r>
      <w:r w:rsidRPr="00C9133D">
        <w:rPr>
          <w:rFonts w:eastAsia="Calibri"/>
          <w:sz w:val="28"/>
          <w:szCs w:val="28"/>
        </w:rPr>
        <w:t>și de a utiliza formularele elaborate de acest</w:t>
      </w:r>
      <w:r w:rsidR="00321D6B" w:rsidRPr="00C9133D">
        <w:rPr>
          <w:rFonts w:eastAsia="Calibri"/>
          <w:sz w:val="28"/>
          <w:szCs w:val="28"/>
        </w:rPr>
        <w:t>e</w:t>
      </w:r>
      <w:r w:rsidRPr="00C9133D">
        <w:rPr>
          <w:rFonts w:eastAsia="Calibri"/>
          <w:sz w:val="28"/>
          <w:szCs w:val="28"/>
        </w:rPr>
        <w:t xml:space="preserve">a în scopul implementării </w:t>
      </w:r>
      <w:r w:rsidR="00156AC2" w:rsidRPr="00C9133D">
        <w:rPr>
          <w:rFonts w:eastAsia="Calibri"/>
          <w:sz w:val="28"/>
          <w:szCs w:val="28"/>
        </w:rPr>
        <w:t>P</w:t>
      </w:r>
      <w:r w:rsidRPr="00C9133D">
        <w:rPr>
          <w:rFonts w:eastAsia="Calibri"/>
          <w:sz w:val="28"/>
          <w:szCs w:val="28"/>
        </w:rPr>
        <w:t>roiectului.</w:t>
      </w:r>
    </w:p>
    <w:p w14:paraId="119B1B04" w14:textId="47836A7D" w:rsidR="00016EB1" w:rsidRPr="00C9133D" w:rsidRDefault="00016EB1"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Beneficiarul îşi exprimă acordul cu privire la prelucrarea, stocarea şi arhivarea datelor obținute pe parcursul desfăşurării Contractului, în vederea utilizării, pe toată </w:t>
      </w:r>
      <w:r w:rsidRPr="00C9133D">
        <w:rPr>
          <w:sz w:val="28"/>
          <w:szCs w:val="28"/>
          <w:lang w:eastAsia="x-none"/>
        </w:rPr>
        <w:lastRenderedPageBreak/>
        <w:t xml:space="preserve">durata, precum şi după încetarea acestuia, în scopul </w:t>
      </w:r>
      <w:r w:rsidR="002D6BAB" w:rsidRPr="00C9133D">
        <w:rPr>
          <w:sz w:val="28"/>
          <w:szCs w:val="28"/>
          <w:lang w:eastAsia="x-none"/>
        </w:rPr>
        <w:t>analizarii</w:t>
      </w:r>
      <w:r w:rsidRPr="00C9133D">
        <w:rPr>
          <w:sz w:val="28"/>
          <w:szCs w:val="28"/>
          <w:lang w:eastAsia="x-none"/>
        </w:rPr>
        <w:t xml:space="preserve"> modului de implementare şi/sau a respectării clauzelor contractuale şi a legislației naționale şi europene.</w:t>
      </w:r>
    </w:p>
    <w:p w14:paraId="241FC72F" w14:textId="6D4DBE8F" w:rsidR="00D941DA" w:rsidRPr="00C9133D" w:rsidRDefault="00016EB1" w:rsidP="00604AD7">
      <w:pPr>
        <w:pStyle w:val="ListParagraph"/>
        <w:numPr>
          <w:ilvl w:val="0"/>
          <w:numId w:val="33"/>
        </w:numPr>
        <w:tabs>
          <w:tab w:val="left" w:pos="450"/>
        </w:tabs>
        <w:ind w:left="360"/>
        <w:jc w:val="both"/>
        <w:rPr>
          <w:sz w:val="28"/>
          <w:szCs w:val="28"/>
          <w:lang w:val="x-none" w:eastAsia="x-none"/>
        </w:rPr>
      </w:pPr>
      <w:r w:rsidRPr="00C9133D">
        <w:rPr>
          <w:sz w:val="28"/>
          <w:szCs w:val="28"/>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052C33B4" w:rsidR="00F65286" w:rsidRPr="00C9133D" w:rsidRDefault="00F65286" w:rsidP="00604AD7">
      <w:pPr>
        <w:pStyle w:val="ListParagraph"/>
        <w:numPr>
          <w:ilvl w:val="0"/>
          <w:numId w:val="33"/>
        </w:numPr>
        <w:tabs>
          <w:tab w:val="left" w:pos="450"/>
        </w:tabs>
        <w:ind w:left="360"/>
        <w:jc w:val="both"/>
        <w:rPr>
          <w:sz w:val="28"/>
          <w:szCs w:val="28"/>
          <w:lang w:val="x-none" w:eastAsia="x-none"/>
        </w:rPr>
      </w:pPr>
      <w:r w:rsidRPr="00C9133D">
        <w:rPr>
          <w:sz w:val="28"/>
          <w:szCs w:val="28"/>
        </w:rPr>
        <w:t xml:space="preserve">Beneficiarul  informează de îndată Ministerul Energiei, cu privire la aspectele survenite de natură să afecteze buna implementare a </w:t>
      </w:r>
      <w:r w:rsidR="00156AC2" w:rsidRPr="00C9133D">
        <w:rPr>
          <w:sz w:val="28"/>
          <w:szCs w:val="28"/>
        </w:rPr>
        <w:t>P</w:t>
      </w:r>
      <w:r w:rsidRPr="00C9133D">
        <w:rPr>
          <w:sz w:val="28"/>
          <w:szCs w:val="28"/>
        </w:rPr>
        <w:t>roiectului</w:t>
      </w:r>
      <w:r w:rsidR="00440C95" w:rsidRPr="00C9133D">
        <w:rPr>
          <w:sz w:val="28"/>
          <w:szCs w:val="28"/>
        </w:rPr>
        <w:t xml:space="preserve"> </w:t>
      </w:r>
      <w:r w:rsidR="00321D6B" w:rsidRPr="00C9133D">
        <w:rPr>
          <w:sz w:val="28"/>
          <w:szCs w:val="28"/>
        </w:rPr>
        <w:t>ș</w:t>
      </w:r>
      <w:r w:rsidR="00440C95" w:rsidRPr="00C9133D">
        <w:rPr>
          <w:sz w:val="28"/>
          <w:szCs w:val="28"/>
        </w:rPr>
        <w:t>i propune un plan de m</w:t>
      </w:r>
      <w:r w:rsidR="00321D6B" w:rsidRPr="00C9133D">
        <w:rPr>
          <w:sz w:val="28"/>
          <w:szCs w:val="28"/>
        </w:rPr>
        <w:t>ă</w:t>
      </w:r>
      <w:r w:rsidR="00440C95" w:rsidRPr="00C9133D">
        <w:rPr>
          <w:sz w:val="28"/>
          <w:szCs w:val="28"/>
        </w:rPr>
        <w:t xml:space="preserve">suri pentru solutionarea aspectelor </w:t>
      </w:r>
      <w:r w:rsidR="00321D6B" w:rsidRPr="00C9133D">
        <w:rPr>
          <w:sz w:val="28"/>
          <w:szCs w:val="28"/>
        </w:rPr>
        <w:t>î</w:t>
      </w:r>
      <w:r w:rsidR="00440C95" w:rsidRPr="00C9133D">
        <w:rPr>
          <w:sz w:val="28"/>
          <w:szCs w:val="28"/>
        </w:rPr>
        <w:t>n cauz</w:t>
      </w:r>
      <w:r w:rsidR="00321D6B" w:rsidRPr="00C9133D">
        <w:rPr>
          <w:sz w:val="28"/>
          <w:szCs w:val="28"/>
        </w:rPr>
        <w:t>ă</w:t>
      </w:r>
      <w:r w:rsidRPr="00C9133D">
        <w:rPr>
          <w:sz w:val="28"/>
          <w:szCs w:val="28"/>
        </w:rPr>
        <w:t>.</w:t>
      </w:r>
    </w:p>
    <w:p w14:paraId="53AC88D1" w14:textId="4124EB76" w:rsidR="009062A5" w:rsidRPr="00C9133D" w:rsidRDefault="009062A5"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Beneficiarul este obligat să respecte </w:t>
      </w:r>
      <w:r w:rsidR="00126AB8" w:rsidRPr="00C9133D">
        <w:rPr>
          <w:sz w:val="28"/>
          <w:szCs w:val="28"/>
          <w:lang w:eastAsia="x-none"/>
        </w:rPr>
        <w:t>legislația</w:t>
      </w:r>
      <w:r w:rsidRPr="00C9133D">
        <w:rPr>
          <w:sz w:val="28"/>
          <w:szCs w:val="28"/>
          <w:lang w:eastAsia="x-none"/>
        </w:rPr>
        <w:t xml:space="preserve"> naţional</w:t>
      </w:r>
      <w:r w:rsidR="00126AB8" w:rsidRPr="00C9133D">
        <w:rPr>
          <w:sz w:val="28"/>
          <w:szCs w:val="28"/>
          <w:lang w:eastAsia="x-none"/>
        </w:rPr>
        <w:t>ă</w:t>
      </w:r>
      <w:r w:rsidRPr="00C9133D">
        <w:rPr>
          <w:sz w:val="28"/>
          <w:szCs w:val="28"/>
          <w:lang w:eastAsia="x-none"/>
        </w:rPr>
        <w:t xml:space="preserve"> </w:t>
      </w:r>
      <w:r w:rsidR="00126AB8" w:rsidRPr="00C9133D">
        <w:rPr>
          <w:sz w:val="28"/>
          <w:szCs w:val="28"/>
          <w:lang w:eastAsia="x-none"/>
        </w:rPr>
        <w:t>ș</w:t>
      </w:r>
      <w:r w:rsidRPr="00C9133D">
        <w:rPr>
          <w:sz w:val="28"/>
          <w:szCs w:val="28"/>
          <w:lang w:eastAsia="x-none"/>
        </w:rPr>
        <w:t>i europe</w:t>
      </w:r>
      <w:r w:rsidR="00126AB8" w:rsidRPr="00C9133D">
        <w:rPr>
          <w:sz w:val="28"/>
          <w:szCs w:val="28"/>
          <w:lang w:eastAsia="x-none"/>
        </w:rPr>
        <w:t>a</w:t>
      </w:r>
      <w:r w:rsidRPr="00C9133D">
        <w:rPr>
          <w:sz w:val="28"/>
          <w:szCs w:val="28"/>
          <w:lang w:eastAsia="x-none"/>
        </w:rPr>
        <w:t>n</w:t>
      </w:r>
      <w:r w:rsidR="00126AB8" w:rsidRPr="00C9133D">
        <w:rPr>
          <w:sz w:val="28"/>
          <w:szCs w:val="28"/>
          <w:lang w:eastAsia="x-none"/>
        </w:rPr>
        <w:t>ă</w:t>
      </w:r>
      <w:r w:rsidRPr="00C9133D">
        <w:rPr>
          <w:sz w:val="28"/>
          <w:szCs w:val="28"/>
          <w:lang w:eastAsia="x-none"/>
        </w:rPr>
        <w:t xml:space="preserve"> privind achiziţiile, egalitatea de şanse, dezvoltarea durabilă, informarea şi publicitatea.</w:t>
      </w:r>
    </w:p>
    <w:p w14:paraId="2F0F970B" w14:textId="4406A033" w:rsidR="006D71BA" w:rsidRPr="00C9133D" w:rsidRDefault="00C36B53"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Având în vedere faptul că</w:t>
      </w:r>
      <w:r w:rsidR="00894402" w:rsidRPr="00C9133D">
        <w:rPr>
          <w:sz w:val="28"/>
          <w:szCs w:val="28"/>
          <w:lang w:eastAsia="x-none"/>
        </w:rPr>
        <w:t xml:space="preserve"> finanțarea ce face obiectul</w:t>
      </w:r>
      <w:r w:rsidRPr="00C9133D">
        <w:rPr>
          <w:sz w:val="28"/>
          <w:szCs w:val="28"/>
          <w:lang w:eastAsia="x-none"/>
        </w:rPr>
        <w:t xml:space="preserve"> prezentul</w:t>
      </w:r>
      <w:r w:rsidR="00894402" w:rsidRPr="00C9133D">
        <w:rPr>
          <w:sz w:val="28"/>
          <w:szCs w:val="28"/>
          <w:lang w:eastAsia="x-none"/>
        </w:rPr>
        <w:t>ui</w:t>
      </w:r>
      <w:r w:rsidRPr="00C9133D">
        <w:rPr>
          <w:sz w:val="28"/>
          <w:szCs w:val="28"/>
          <w:lang w:eastAsia="x-none"/>
        </w:rPr>
        <w:t xml:space="preserve"> </w:t>
      </w:r>
      <w:r w:rsidR="00F011B2" w:rsidRPr="00C9133D">
        <w:rPr>
          <w:sz w:val="28"/>
          <w:szCs w:val="28"/>
          <w:lang w:eastAsia="x-none"/>
        </w:rPr>
        <w:t>C</w:t>
      </w:r>
      <w:r w:rsidRPr="00C9133D">
        <w:rPr>
          <w:sz w:val="28"/>
          <w:szCs w:val="28"/>
          <w:lang w:eastAsia="x-none"/>
        </w:rPr>
        <w:t>ontract reprezintă ajutor de stat, Beneficiarul este obligat să respecte legislația națională și europeană din domeniul ajutorului de stat.</w:t>
      </w:r>
    </w:p>
    <w:p w14:paraId="27B071CE" w14:textId="6E015B4A" w:rsidR="006D71BA" w:rsidRPr="00C9133D" w:rsidRDefault="006D71BA" w:rsidP="00604AD7">
      <w:pPr>
        <w:pStyle w:val="ListParagraph"/>
        <w:numPr>
          <w:ilvl w:val="0"/>
          <w:numId w:val="33"/>
        </w:numPr>
        <w:tabs>
          <w:tab w:val="left" w:pos="450"/>
        </w:tabs>
        <w:ind w:left="360"/>
        <w:jc w:val="both"/>
        <w:rPr>
          <w:sz w:val="28"/>
          <w:szCs w:val="28"/>
          <w:lang w:val="x-none" w:eastAsia="x-none"/>
        </w:rPr>
      </w:pPr>
      <w:proofErr w:type="spellStart"/>
      <w:r w:rsidRPr="00C9133D">
        <w:rPr>
          <w:sz w:val="28"/>
          <w:szCs w:val="28"/>
          <w:lang w:val="x-none" w:eastAsia="x-none"/>
        </w:rPr>
        <w:t>Beneficiarul</w:t>
      </w:r>
      <w:proofErr w:type="spellEnd"/>
      <w:r w:rsidRPr="00C9133D">
        <w:rPr>
          <w:sz w:val="28"/>
          <w:szCs w:val="28"/>
          <w:lang w:val="x-none" w:eastAsia="x-none"/>
        </w:rPr>
        <w:t xml:space="preserve"> se </w:t>
      </w:r>
      <w:proofErr w:type="spellStart"/>
      <w:r w:rsidRPr="00C9133D">
        <w:rPr>
          <w:sz w:val="28"/>
          <w:szCs w:val="28"/>
          <w:lang w:val="x-none" w:eastAsia="x-none"/>
        </w:rPr>
        <w:t>asigură</w:t>
      </w:r>
      <w:proofErr w:type="spellEnd"/>
      <w:r w:rsidRPr="00C9133D">
        <w:rPr>
          <w:sz w:val="28"/>
          <w:szCs w:val="28"/>
          <w:lang w:val="x-none" w:eastAsia="x-none"/>
        </w:rPr>
        <w:t xml:space="preserve"> </w:t>
      </w:r>
      <w:proofErr w:type="spellStart"/>
      <w:r w:rsidRPr="00C9133D">
        <w:rPr>
          <w:sz w:val="28"/>
          <w:szCs w:val="28"/>
          <w:lang w:val="x-none" w:eastAsia="x-none"/>
        </w:rPr>
        <w:t>că</w:t>
      </w:r>
      <w:proofErr w:type="spellEnd"/>
      <w:r w:rsidRPr="00C9133D">
        <w:rPr>
          <w:sz w:val="28"/>
          <w:szCs w:val="28"/>
          <w:lang w:val="x-none" w:eastAsia="x-none"/>
        </w:rPr>
        <w:t xml:space="preserve"> sunt </w:t>
      </w:r>
      <w:proofErr w:type="spellStart"/>
      <w:r w:rsidRPr="00C9133D">
        <w:rPr>
          <w:sz w:val="28"/>
          <w:szCs w:val="28"/>
          <w:lang w:val="x-none" w:eastAsia="x-none"/>
        </w:rPr>
        <w:t>respectate</w:t>
      </w:r>
      <w:proofErr w:type="spellEnd"/>
      <w:r w:rsidRPr="00C9133D">
        <w:rPr>
          <w:sz w:val="28"/>
          <w:szCs w:val="28"/>
          <w:lang w:val="x-none" w:eastAsia="x-none"/>
        </w:rPr>
        <w:t xml:space="preserve"> </w:t>
      </w:r>
      <w:proofErr w:type="spellStart"/>
      <w:r w:rsidRPr="00C9133D">
        <w:rPr>
          <w:sz w:val="28"/>
          <w:szCs w:val="28"/>
          <w:lang w:val="x-none" w:eastAsia="x-none"/>
        </w:rPr>
        <w:t>și</w:t>
      </w:r>
      <w:proofErr w:type="spellEnd"/>
      <w:r w:rsidRPr="00C9133D">
        <w:rPr>
          <w:sz w:val="28"/>
          <w:szCs w:val="28"/>
          <w:lang w:val="x-none" w:eastAsia="x-none"/>
        </w:rPr>
        <w:t xml:space="preserve"> </w:t>
      </w:r>
      <w:proofErr w:type="spellStart"/>
      <w:r w:rsidRPr="00C9133D">
        <w:rPr>
          <w:sz w:val="28"/>
          <w:szCs w:val="28"/>
          <w:lang w:val="x-none" w:eastAsia="x-none"/>
        </w:rPr>
        <w:t>prevederile</w:t>
      </w:r>
      <w:proofErr w:type="spellEnd"/>
      <w:r w:rsidRPr="00C9133D">
        <w:rPr>
          <w:sz w:val="28"/>
          <w:szCs w:val="28"/>
          <w:lang w:val="x-none" w:eastAsia="x-none"/>
        </w:rPr>
        <w:t xml:space="preserve"> </w:t>
      </w:r>
      <w:proofErr w:type="spellStart"/>
      <w:r w:rsidRPr="00C9133D">
        <w:rPr>
          <w:sz w:val="28"/>
          <w:szCs w:val="28"/>
          <w:lang w:val="x-none" w:eastAsia="x-none"/>
        </w:rPr>
        <w:t>specifice</w:t>
      </w:r>
      <w:proofErr w:type="spellEnd"/>
      <w:r w:rsidRPr="00C9133D">
        <w:rPr>
          <w:sz w:val="28"/>
          <w:szCs w:val="28"/>
          <w:lang w:val="x-none" w:eastAsia="x-none"/>
        </w:rPr>
        <w:t xml:space="preserve"> </w:t>
      </w:r>
      <w:proofErr w:type="spellStart"/>
      <w:r w:rsidRPr="00C9133D">
        <w:rPr>
          <w:sz w:val="28"/>
          <w:szCs w:val="28"/>
          <w:lang w:val="x-none" w:eastAsia="x-none"/>
        </w:rPr>
        <w:t>referitoare</w:t>
      </w:r>
      <w:proofErr w:type="spellEnd"/>
      <w:r w:rsidRPr="00C9133D">
        <w:rPr>
          <w:sz w:val="28"/>
          <w:szCs w:val="28"/>
          <w:lang w:val="x-none" w:eastAsia="x-none"/>
        </w:rPr>
        <w:t xml:space="preserve"> la </w:t>
      </w:r>
      <w:proofErr w:type="spellStart"/>
      <w:r w:rsidR="00285D4D" w:rsidRPr="00C9133D">
        <w:rPr>
          <w:sz w:val="28"/>
          <w:szCs w:val="28"/>
          <w:lang w:val="x-none" w:eastAsia="x-none"/>
        </w:rPr>
        <w:t>durata</w:t>
      </w:r>
      <w:proofErr w:type="spellEnd"/>
      <w:r w:rsidR="00285D4D" w:rsidRPr="00C9133D">
        <w:rPr>
          <w:sz w:val="28"/>
          <w:szCs w:val="28"/>
          <w:lang w:val="x-none" w:eastAsia="x-none"/>
        </w:rPr>
        <w:t xml:space="preserve"> de </w:t>
      </w:r>
      <w:proofErr w:type="spellStart"/>
      <w:r w:rsidR="00285D4D" w:rsidRPr="00C9133D">
        <w:rPr>
          <w:sz w:val="28"/>
          <w:szCs w:val="28"/>
          <w:lang w:val="x-none" w:eastAsia="x-none"/>
        </w:rPr>
        <w:t>aplicabilitate</w:t>
      </w:r>
      <w:proofErr w:type="spellEnd"/>
      <w:r w:rsidR="00285D4D" w:rsidRPr="00C9133D">
        <w:rPr>
          <w:sz w:val="28"/>
          <w:szCs w:val="28"/>
          <w:lang w:val="x-none" w:eastAsia="x-none"/>
        </w:rPr>
        <w:t xml:space="preserve"> a </w:t>
      </w:r>
      <w:proofErr w:type="spellStart"/>
      <w:r w:rsidR="003D0747" w:rsidRPr="00C9133D">
        <w:rPr>
          <w:sz w:val="28"/>
          <w:szCs w:val="28"/>
          <w:lang w:val="x-none" w:eastAsia="x-none"/>
        </w:rPr>
        <w:t>Schemei</w:t>
      </w:r>
      <w:proofErr w:type="spellEnd"/>
      <w:r w:rsidR="003D0747" w:rsidRPr="00C9133D">
        <w:rPr>
          <w:sz w:val="28"/>
          <w:szCs w:val="28"/>
          <w:lang w:val="x-none" w:eastAsia="x-none"/>
        </w:rPr>
        <w:t xml:space="preserve"> de </w:t>
      </w:r>
      <w:proofErr w:type="spellStart"/>
      <w:r w:rsidR="003D0747" w:rsidRPr="00C9133D">
        <w:rPr>
          <w:sz w:val="28"/>
          <w:szCs w:val="28"/>
          <w:lang w:val="x-none" w:eastAsia="x-none"/>
        </w:rPr>
        <w:t>ajutor</w:t>
      </w:r>
      <w:proofErr w:type="spellEnd"/>
      <w:r w:rsidR="003D0747" w:rsidRPr="00C9133D">
        <w:rPr>
          <w:sz w:val="28"/>
          <w:szCs w:val="28"/>
          <w:lang w:val="x-none" w:eastAsia="x-none"/>
        </w:rPr>
        <w:t xml:space="preserve"> de stat </w:t>
      </w:r>
      <w:proofErr w:type="spellStart"/>
      <w:r w:rsidR="003D0747" w:rsidRPr="00C9133D">
        <w:rPr>
          <w:sz w:val="28"/>
          <w:szCs w:val="28"/>
          <w:lang w:val="x-none" w:eastAsia="x-none"/>
        </w:rPr>
        <w:t>având</w:t>
      </w:r>
      <w:proofErr w:type="spellEnd"/>
      <w:r w:rsidR="003D0747" w:rsidRPr="00C9133D">
        <w:rPr>
          <w:sz w:val="28"/>
          <w:szCs w:val="28"/>
          <w:lang w:val="x-none" w:eastAsia="x-none"/>
        </w:rPr>
        <w:t xml:space="preserve"> ca </w:t>
      </w:r>
      <w:proofErr w:type="spellStart"/>
      <w:r w:rsidR="003D0747" w:rsidRPr="00C9133D">
        <w:rPr>
          <w:sz w:val="28"/>
          <w:szCs w:val="28"/>
          <w:lang w:val="x-none" w:eastAsia="x-none"/>
        </w:rPr>
        <w:t>obiectiv</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sprijinirea</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investițiilor</w:t>
      </w:r>
      <w:proofErr w:type="spellEnd"/>
      <w:r w:rsidR="003D0747" w:rsidRPr="00C9133D">
        <w:rPr>
          <w:sz w:val="28"/>
          <w:szCs w:val="28"/>
          <w:lang w:val="x-none" w:eastAsia="x-none"/>
        </w:rPr>
        <w:t xml:space="preserve"> destinate </w:t>
      </w:r>
      <w:proofErr w:type="spellStart"/>
      <w:r w:rsidR="003D0747" w:rsidRPr="00C9133D">
        <w:rPr>
          <w:sz w:val="28"/>
          <w:szCs w:val="28"/>
          <w:lang w:val="x-none" w:eastAsia="x-none"/>
        </w:rPr>
        <w:t>instalării</w:t>
      </w:r>
      <w:proofErr w:type="spellEnd"/>
      <w:r w:rsidR="003D0747" w:rsidRPr="00C9133D">
        <w:rPr>
          <w:sz w:val="28"/>
          <w:szCs w:val="28"/>
          <w:lang w:val="x-none" w:eastAsia="x-none"/>
        </w:rPr>
        <w:t xml:space="preserve"> de </w:t>
      </w:r>
      <w:proofErr w:type="spellStart"/>
      <w:r w:rsidR="003D0747" w:rsidRPr="00C9133D">
        <w:rPr>
          <w:sz w:val="28"/>
          <w:szCs w:val="28"/>
          <w:lang w:val="x-none" w:eastAsia="x-none"/>
        </w:rPr>
        <w:t>noi</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capacități</w:t>
      </w:r>
      <w:proofErr w:type="spellEnd"/>
      <w:r w:rsidR="003D0747" w:rsidRPr="00C9133D">
        <w:rPr>
          <w:sz w:val="28"/>
          <w:szCs w:val="28"/>
          <w:lang w:val="x-none" w:eastAsia="x-none"/>
        </w:rPr>
        <w:t xml:space="preserve"> de </w:t>
      </w:r>
      <w:proofErr w:type="spellStart"/>
      <w:r w:rsidR="003D0747" w:rsidRPr="00C9133D">
        <w:rPr>
          <w:sz w:val="28"/>
          <w:szCs w:val="28"/>
          <w:lang w:val="x-none" w:eastAsia="x-none"/>
        </w:rPr>
        <w:t>producere</w:t>
      </w:r>
      <w:proofErr w:type="spellEnd"/>
      <w:r w:rsidR="003D0747" w:rsidRPr="00C9133D">
        <w:rPr>
          <w:sz w:val="28"/>
          <w:szCs w:val="28"/>
          <w:lang w:val="x-none" w:eastAsia="x-none"/>
        </w:rPr>
        <w:t xml:space="preserve"> a </w:t>
      </w:r>
      <w:proofErr w:type="spellStart"/>
      <w:r w:rsidR="003D0747" w:rsidRPr="00C9133D">
        <w:rPr>
          <w:sz w:val="28"/>
          <w:szCs w:val="28"/>
          <w:lang w:val="x-none" w:eastAsia="x-none"/>
        </w:rPr>
        <w:t>energiei</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electrice</w:t>
      </w:r>
      <w:proofErr w:type="spellEnd"/>
      <w:r w:rsidR="003D0747" w:rsidRPr="00C9133D">
        <w:rPr>
          <w:sz w:val="28"/>
          <w:szCs w:val="28"/>
          <w:lang w:val="x-none" w:eastAsia="x-none"/>
        </w:rPr>
        <w:t xml:space="preserve"> din </w:t>
      </w:r>
      <w:proofErr w:type="spellStart"/>
      <w:r w:rsidR="003D0747" w:rsidRPr="00C9133D">
        <w:rPr>
          <w:sz w:val="28"/>
          <w:szCs w:val="28"/>
          <w:lang w:val="x-none" w:eastAsia="x-none"/>
        </w:rPr>
        <w:t>surse</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regenerabile</w:t>
      </w:r>
      <w:proofErr w:type="spellEnd"/>
      <w:r w:rsidR="003D0747" w:rsidRPr="00C9133D">
        <w:rPr>
          <w:sz w:val="28"/>
          <w:szCs w:val="28"/>
          <w:lang w:val="x-none" w:eastAsia="x-none"/>
        </w:rPr>
        <w:t xml:space="preserve"> de </w:t>
      </w:r>
      <w:proofErr w:type="spellStart"/>
      <w:r w:rsidR="003D0747" w:rsidRPr="00C9133D">
        <w:rPr>
          <w:sz w:val="28"/>
          <w:szCs w:val="28"/>
          <w:lang w:val="x-none" w:eastAsia="x-none"/>
        </w:rPr>
        <w:t>energie</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eoliană</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și</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solară</w:t>
      </w:r>
      <w:proofErr w:type="spellEnd"/>
      <w:r w:rsidR="003D0747" w:rsidRPr="00C9133D">
        <w:rPr>
          <w:sz w:val="28"/>
          <w:szCs w:val="28"/>
          <w:lang w:val="x-none" w:eastAsia="x-none"/>
        </w:rPr>
        <w:t xml:space="preserve">, cu </w:t>
      </w:r>
      <w:proofErr w:type="spellStart"/>
      <w:r w:rsidR="003D0747" w:rsidRPr="00C9133D">
        <w:rPr>
          <w:sz w:val="28"/>
          <w:szCs w:val="28"/>
          <w:lang w:val="x-none" w:eastAsia="x-none"/>
        </w:rPr>
        <w:t>sau</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fără</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instalații</w:t>
      </w:r>
      <w:proofErr w:type="spellEnd"/>
      <w:r w:rsidR="003D0747" w:rsidRPr="00C9133D">
        <w:rPr>
          <w:sz w:val="28"/>
          <w:szCs w:val="28"/>
          <w:lang w:val="x-none" w:eastAsia="x-none"/>
        </w:rPr>
        <w:t xml:space="preserve"> de </w:t>
      </w:r>
      <w:proofErr w:type="spellStart"/>
      <w:r w:rsidR="003D0747" w:rsidRPr="00C9133D">
        <w:rPr>
          <w:sz w:val="28"/>
          <w:szCs w:val="28"/>
          <w:lang w:val="x-none" w:eastAsia="x-none"/>
        </w:rPr>
        <w:t>stocare</w:t>
      </w:r>
      <w:proofErr w:type="spellEnd"/>
      <w:r w:rsidR="003D0747" w:rsidRPr="00C9133D">
        <w:rPr>
          <w:sz w:val="28"/>
          <w:szCs w:val="28"/>
          <w:lang w:val="x-none" w:eastAsia="x-none"/>
        </w:rPr>
        <w:t xml:space="preserve"> integrate, </w:t>
      </w:r>
      <w:proofErr w:type="spellStart"/>
      <w:r w:rsidR="003D0747" w:rsidRPr="00C9133D">
        <w:rPr>
          <w:sz w:val="28"/>
          <w:szCs w:val="28"/>
          <w:lang w:val="x-none" w:eastAsia="x-none"/>
        </w:rPr>
        <w:t>aprobată</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prin</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Ordinul</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ministrului</w:t>
      </w:r>
      <w:proofErr w:type="spellEnd"/>
      <w:r w:rsidR="003D0747" w:rsidRPr="00C9133D">
        <w:rPr>
          <w:sz w:val="28"/>
          <w:szCs w:val="28"/>
          <w:lang w:val="x-none" w:eastAsia="x-none"/>
        </w:rPr>
        <w:t xml:space="preserve"> </w:t>
      </w:r>
      <w:proofErr w:type="spellStart"/>
      <w:r w:rsidR="003D0747" w:rsidRPr="00C9133D">
        <w:rPr>
          <w:sz w:val="28"/>
          <w:szCs w:val="28"/>
          <w:lang w:val="x-none" w:eastAsia="x-none"/>
        </w:rPr>
        <w:t>energiei</w:t>
      </w:r>
      <w:proofErr w:type="spellEnd"/>
      <w:r w:rsidR="003D0747" w:rsidRPr="00C9133D">
        <w:rPr>
          <w:sz w:val="28"/>
          <w:szCs w:val="28"/>
          <w:lang w:val="x-none" w:eastAsia="x-none"/>
        </w:rPr>
        <w:t xml:space="preserve"> nr. 281/30.03.2022</w:t>
      </w:r>
      <w:r w:rsidR="00285D4D" w:rsidRPr="00C9133D">
        <w:rPr>
          <w:sz w:val="28"/>
          <w:szCs w:val="28"/>
          <w:lang w:val="x-none" w:eastAsia="x-none"/>
        </w:rPr>
        <w:t xml:space="preserve">, precum </w:t>
      </w:r>
      <w:proofErr w:type="spellStart"/>
      <w:r w:rsidR="00285D4D" w:rsidRPr="00C9133D">
        <w:rPr>
          <w:sz w:val="28"/>
          <w:szCs w:val="28"/>
          <w:lang w:val="x-none" w:eastAsia="x-none"/>
        </w:rPr>
        <w:t>și</w:t>
      </w:r>
      <w:proofErr w:type="spellEnd"/>
      <w:r w:rsidR="00285D4D" w:rsidRPr="00C9133D">
        <w:rPr>
          <w:sz w:val="28"/>
          <w:szCs w:val="28"/>
          <w:lang w:val="x-none" w:eastAsia="x-none"/>
        </w:rPr>
        <w:t xml:space="preserve"> </w:t>
      </w:r>
      <w:proofErr w:type="spellStart"/>
      <w:r w:rsidR="00285D4D" w:rsidRPr="00C9133D">
        <w:rPr>
          <w:sz w:val="28"/>
          <w:szCs w:val="28"/>
          <w:lang w:val="x-none" w:eastAsia="x-none"/>
        </w:rPr>
        <w:t>condițiile</w:t>
      </w:r>
      <w:proofErr w:type="spellEnd"/>
      <w:r w:rsidR="00285D4D" w:rsidRPr="00C9133D">
        <w:rPr>
          <w:sz w:val="28"/>
          <w:szCs w:val="28"/>
          <w:lang w:val="x-none" w:eastAsia="x-none"/>
        </w:rPr>
        <w:t xml:space="preserve"> de </w:t>
      </w:r>
      <w:proofErr w:type="spellStart"/>
      <w:r w:rsidR="00285D4D" w:rsidRPr="00C9133D">
        <w:rPr>
          <w:sz w:val="28"/>
          <w:szCs w:val="28"/>
          <w:lang w:val="x-none" w:eastAsia="x-none"/>
        </w:rPr>
        <w:t>acordare</w:t>
      </w:r>
      <w:proofErr w:type="spellEnd"/>
      <w:r w:rsidR="00285D4D" w:rsidRPr="00C9133D">
        <w:rPr>
          <w:sz w:val="28"/>
          <w:szCs w:val="28"/>
          <w:lang w:val="x-none" w:eastAsia="x-none"/>
        </w:rPr>
        <w:t xml:space="preserve"> a </w:t>
      </w:r>
      <w:proofErr w:type="spellStart"/>
      <w:r w:rsidR="00285D4D" w:rsidRPr="00C9133D">
        <w:rPr>
          <w:sz w:val="28"/>
          <w:szCs w:val="28"/>
          <w:lang w:val="x-none" w:eastAsia="x-none"/>
        </w:rPr>
        <w:t>ajutorului</w:t>
      </w:r>
      <w:proofErr w:type="spellEnd"/>
      <w:r w:rsidR="00285D4D" w:rsidRPr="00C9133D">
        <w:rPr>
          <w:sz w:val="28"/>
          <w:szCs w:val="28"/>
          <w:lang w:val="x-none" w:eastAsia="x-none"/>
        </w:rPr>
        <w:t xml:space="preserve"> de stat</w:t>
      </w:r>
      <w:r w:rsidR="00555453" w:rsidRPr="00C9133D">
        <w:rPr>
          <w:sz w:val="28"/>
          <w:szCs w:val="28"/>
          <w:lang w:val="x-none" w:eastAsia="x-none"/>
        </w:rPr>
        <w:t>.</w:t>
      </w:r>
    </w:p>
    <w:p w14:paraId="42FC59D3" w14:textId="028271B9" w:rsidR="006D71BA" w:rsidRPr="00C9133D" w:rsidRDefault="006D71BA" w:rsidP="00604AD7">
      <w:pPr>
        <w:pStyle w:val="ListParagraph"/>
        <w:numPr>
          <w:ilvl w:val="0"/>
          <w:numId w:val="33"/>
        </w:numPr>
        <w:tabs>
          <w:tab w:val="left" w:pos="450"/>
        </w:tabs>
        <w:ind w:left="360"/>
        <w:jc w:val="both"/>
        <w:rPr>
          <w:sz w:val="28"/>
          <w:szCs w:val="28"/>
          <w:lang w:val="x-none" w:eastAsia="x-none"/>
        </w:rPr>
      </w:pPr>
      <w:r w:rsidRPr="00C9133D">
        <w:rPr>
          <w:sz w:val="28"/>
          <w:szCs w:val="28"/>
        </w:rPr>
        <w:t xml:space="preserve">Beneficiarul se obligă să transmită informațiile și datele necesare în vederea monitorizării menținerii condițiilor de acordare a ajutorului în cadrul schemei aprobate, pe parcursul implementării, nerespectarea acestor condiții conducând la aplicarea măsurilor legale în conformitate cu prevederile </w:t>
      </w:r>
      <w:r w:rsidR="001B1E92" w:rsidRPr="00C9133D">
        <w:rPr>
          <w:sz w:val="28"/>
          <w:szCs w:val="28"/>
        </w:rPr>
        <w:t>Ordonanței de urgență a Guvernului nr. 77/2014 privind procedurile naționale în domeniul ajutorului de stat, precum și pentru modificarea și completarea Legii concurenței nr.</w:t>
      </w:r>
      <w:r w:rsidR="00A20B01" w:rsidRPr="00C9133D">
        <w:rPr>
          <w:sz w:val="28"/>
          <w:szCs w:val="28"/>
        </w:rPr>
        <w:t xml:space="preserve"> 21/1996</w:t>
      </w:r>
      <w:r w:rsidRPr="00C9133D">
        <w:rPr>
          <w:sz w:val="28"/>
          <w:szCs w:val="28"/>
        </w:rPr>
        <w:t xml:space="preserve">, cu modificările </w:t>
      </w:r>
      <w:r w:rsidR="00321D6B" w:rsidRPr="00C9133D">
        <w:rPr>
          <w:sz w:val="28"/>
          <w:szCs w:val="28"/>
        </w:rPr>
        <w:t>ș</w:t>
      </w:r>
      <w:r w:rsidRPr="00C9133D">
        <w:rPr>
          <w:sz w:val="28"/>
          <w:szCs w:val="28"/>
        </w:rPr>
        <w:t>i completările ulterioare.</w:t>
      </w:r>
    </w:p>
    <w:p w14:paraId="2AA47708" w14:textId="7DEFC994" w:rsidR="006D71BA" w:rsidRPr="00C9133D" w:rsidRDefault="006D71BA" w:rsidP="00604AD7">
      <w:pPr>
        <w:pStyle w:val="ListParagraph"/>
        <w:numPr>
          <w:ilvl w:val="0"/>
          <w:numId w:val="33"/>
        </w:numPr>
        <w:tabs>
          <w:tab w:val="left" w:pos="450"/>
        </w:tabs>
        <w:ind w:left="360"/>
        <w:jc w:val="both"/>
        <w:rPr>
          <w:sz w:val="28"/>
          <w:szCs w:val="28"/>
          <w:lang w:val="x-none" w:eastAsia="x-none"/>
        </w:rPr>
      </w:pPr>
      <w:r w:rsidRPr="00C9133D">
        <w:rPr>
          <w:sz w:val="28"/>
          <w:szCs w:val="28"/>
        </w:rPr>
        <w:t xml:space="preserve">Beneficiarul este obligat să implementeze proiectul în termenele și în condițiile stabilite potrivit schemei de ajutor de stat </w:t>
      </w:r>
      <w:r w:rsidR="00942425" w:rsidRPr="00C9133D">
        <w:rPr>
          <w:sz w:val="28"/>
          <w:szCs w:val="28"/>
        </w:rPr>
        <w:t xml:space="preserve">aprobată prin Ordinul ministrului energiei nr. </w:t>
      </w:r>
      <w:r w:rsidR="003D0747" w:rsidRPr="00C9133D">
        <w:rPr>
          <w:sz w:val="28"/>
          <w:szCs w:val="28"/>
        </w:rPr>
        <w:t>281/30.03.2022</w:t>
      </w:r>
      <w:r w:rsidR="00942425" w:rsidRPr="00C9133D">
        <w:rPr>
          <w:sz w:val="28"/>
          <w:szCs w:val="28"/>
        </w:rPr>
        <w:t>, precum și în conformitate cu prevederile legislației naționale și europene în domeniu și să transmită coordonatorului de reforme și investiții informațiile necesare în vederea realizării raportării şi monitorizării ajutoarelor de stat acordate în conformitate cu prevederile Ordonanței de urgență a Guvernului nr. 77/2014, respectiv ale Ordinului preşedintelui Consiliului Concurenţei nr. 441/2022 pentru punerea în aplicare a Regulamentului privind procedurile de monitorizare a ajutoarelor de stat şi de minimis</w:t>
      </w:r>
      <w:r w:rsidR="007D02CC" w:rsidRPr="00C9133D">
        <w:rPr>
          <w:sz w:val="28"/>
          <w:szCs w:val="28"/>
          <w:shd w:val="clear" w:color="auto" w:fill="FFFFFF"/>
        </w:rPr>
        <w:t>.</w:t>
      </w:r>
    </w:p>
    <w:p w14:paraId="3658B02D" w14:textId="77777777" w:rsidR="0018360E" w:rsidRPr="00C9133D" w:rsidRDefault="0018360E" w:rsidP="00604AD7">
      <w:pPr>
        <w:pStyle w:val="ListParagraph"/>
        <w:numPr>
          <w:ilvl w:val="0"/>
          <w:numId w:val="33"/>
        </w:numPr>
        <w:tabs>
          <w:tab w:val="left" w:pos="450"/>
        </w:tabs>
        <w:ind w:left="360"/>
        <w:jc w:val="both"/>
        <w:rPr>
          <w:sz w:val="28"/>
          <w:szCs w:val="28"/>
          <w:lang w:val="x-none" w:eastAsia="x-none"/>
        </w:rPr>
      </w:pPr>
      <w:proofErr w:type="spellStart"/>
      <w:r w:rsidRPr="00C9133D">
        <w:rPr>
          <w:sz w:val="28"/>
          <w:szCs w:val="28"/>
          <w:lang w:val="x-none" w:eastAsia="x-none"/>
        </w:rPr>
        <w:t>Beneficiarul</w:t>
      </w:r>
      <w:proofErr w:type="spellEnd"/>
      <w:r w:rsidRPr="00C9133D">
        <w:rPr>
          <w:sz w:val="28"/>
          <w:szCs w:val="28"/>
          <w:lang w:val="x-none" w:eastAsia="x-none"/>
        </w:rPr>
        <w:t xml:space="preserve"> se </w:t>
      </w:r>
      <w:proofErr w:type="spellStart"/>
      <w:r w:rsidRPr="00C9133D">
        <w:rPr>
          <w:sz w:val="28"/>
          <w:szCs w:val="28"/>
          <w:lang w:val="x-none" w:eastAsia="x-none"/>
        </w:rPr>
        <w:t>angajează</w:t>
      </w:r>
      <w:proofErr w:type="spellEnd"/>
      <w:r w:rsidRPr="00C9133D">
        <w:rPr>
          <w:sz w:val="28"/>
          <w:szCs w:val="28"/>
          <w:lang w:val="x-none" w:eastAsia="x-none"/>
        </w:rPr>
        <w:t xml:space="preserve"> </w:t>
      </w:r>
      <w:proofErr w:type="spellStart"/>
      <w:r w:rsidRPr="00C9133D">
        <w:rPr>
          <w:sz w:val="28"/>
          <w:szCs w:val="28"/>
          <w:lang w:val="x-none" w:eastAsia="x-none"/>
        </w:rPr>
        <w:t>să</w:t>
      </w:r>
      <w:proofErr w:type="spellEnd"/>
      <w:r w:rsidRPr="00C9133D">
        <w:rPr>
          <w:sz w:val="28"/>
          <w:szCs w:val="28"/>
          <w:lang w:val="x-none" w:eastAsia="x-none"/>
        </w:rPr>
        <w:t xml:space="preserve"> </w:t>
      </w:r>
      <w:proofErr w:type="spellStart"/>
      <w:r w:rsidRPr="00C9133D">
        <w:rPr>
          <w:sz w:val="28"/>
          <w:szCs w:val="28"/>
          <w:lang w:val="x-none" w:eastAsia="x-none"/>
        </w:rPr>
        <w:t>furnizeze</w:t>
      </w:r>
      <w:proofErr w:type="spellEnd"/>
      <w:r w:rsidRPr="00C9133D">
        <w:rPr>
          <w:sz w:val="28"/>
          <w:szCs w:val="28"/>
          <w:lang w:val="x-none" w:eastAsia="x-none"/>
        </w:rPr>
        <w:t xml:space="preserve"> </w:t>
      </w:r>
      <w:proofErr w:type="spellStart"/>
      <w:r w:rsidRPr="00C9133D">
        <w:rPr>
          <w:sz w:val="28"/>
          <w:szCs w:val="28"/>
          <w:lang w:val="x-none" w:eastAsia="x-none"/>
        </w:rPr>
        <w:t>Ministerului</w:t>
      </w:r>
      <w:proofErr w:type="spellEnd"/>
      <w:r w:rsidRPr="00C9133D">
        <w:rPr>
          <w:sz w:val="28"/>
          <w:szCs w:val="28"/>
          <w:lang w:val="x-none" w:eastAsia="x-none"/>
        </w:rPr>
        <w:t xml:space="preserve"> </w:t>
      </w:r>
      <w:proofErr w:type="spellStart"/>
      <w:r w:rsidRPr="00C9133D">
        <w:rPr>
          <w:sz w:val="28"/>
          <w:szCs w:val="28"/>
          <w:lang w:val="x-none" w:eastAsia="x-none"/>
        </w:rPr>
        <w:t>Energiei</w:t>
      </w:r>
      <w:proofErr w:type="spellEnd"/>
      <w:r w:rsidRPr="00C9133D">
        <w:rPr>
          <w:sz w:val="28"/>
          <w:szCs w:val="28"/>
          <w:lang w:val="x-none" w:eastAsia="x-none"/>
        </w:rPr>
        <w:t xml:space="preserve"> </w:t>
      </w:r>
      <w:proofErr w:type="spellStart"/>
      <w:r w:rsidRPr="00C9133D">
        <w:rPr>
          <w:sz w:val="28"/>
          <w:szCs w:val="28"/>
          <w:lang w:val="x-none" w:eastAsia="x-none"/>
        </w:rPr>
        <w:t>informații</w:t>
      </w:r>
      <w:proofErr w:type="spellEnd"/>
      <w:r w:rsidRPr="00C9133D">
        <w:rPr>
          <w:sz w:val="28"/>
          <w:szCs w:val="28"/>
          <w:lang w:val="x-none" w:eastAsia="x-none"/>
        </w:rPr>
        <w:t xml:space="preserve"> </w:t>
      </w:r>
      <w:proofErr w:type="spellStart"/>
      <w:r w:rsidRPr="00C9133D">
        <w:rPr>
          <w:sz w:val="28"/>
          <w:szCs w:val="28"/>
          <w:lang w:val="x-none" w:eastAsia="x-none"/>
        </w:rPr>
        <w:t>privind</w:t>
      </w:r>
      <w:proofErr w:type="spellEnd"/>
      <w:r w:rsidRPr="00C9133D">
        <w:rPr>
          <w:sz w:val="28"/>
          <w:szCs w:val="28"/>
          <w:lang w:val="x-none" w:eastAsia="x-none"/>
        </w:rPr>
        <w:t xml:space="preserve"> </w:t>
      </w:r>
      <w:proofErr w:type="spellStart"/>
      <w:r w:rsidRPr="00C9133D">
        <w:rPr>
          <w:sz w:val="28"/>
          <w:szCs w:val="28"/>
          <w:lang w:val="x-none" w:eastAsia="x-none"/>
        </w:rPr>
        <w:t>beneficiarul</w:t>
      </w:r>
      <w:proofErr w:type="spellEnd"/>
      <w:r w:rsidRPr="00C9133D">
        <w:rPr>
          <w:sz w:val="28"/>
          <w:szCs w:val="28"/>
          <w:lang w:val="x-none" w:eastAsia="x-none"/>
        </w:rPr>
        <w:t xml:space="preserve"> real, </w:t>
      </w:r>
      <w:proofErr w:type="spellStart"/>
      <w:r w:rsidRPr="00C9133D">
        <w:rPr>
          <w:sz w:val="28"/>
          <w:szCs w:val="28"/>
          <w:lang w:val="x-none" w:eastAsia="x-none"/>
        </w:rPr>
        <w:t>în</w:t>
      </w:r>
      <w:proofErr w:type="spellEnd"/>
      <w:r w:rsidRPr="00C9133D">
        <w:rPr>
          <w:sz w:val="28"/>
          <w:szCs w:val="28"/>
          <w:lang w:val="x-none" w:eastAsia="x-none"/>
        </w:rPr>
        <w:t xml:space="preserve"> </w:t>
      </w:r>
      <w:proofErr w:type="spellStart"/>
      <w:r w:rsidRPr="00C9133D">
        <w:rPr>
          <w:sz w:val="28"/>
          <w:szCs w:val="28"/>
          <w:lang w:val="x-none" w:eastAsia="x-none"/>
        </w:rPr>
        <w:t>cazul</w:t>
      </w:r>
      <w:proofErr w:type="spellEnd"/>
      <w:r w:rsidRPr="00C9133D">
        <w:rPr>
          <w:sz w:val="28"/>
          <w:szCs w:val="28"/>
          <w:lang w:val="x-none" w:eastAsia="x-none"/>
        </w:rPr>
        <w:t xml:space="preserve"> </w:t>
      </w:r>
      <w:proofErr w:type="spellStart"/>
      <w:r w:rsidRPr="00C9133D">
        <w:rPr>
          <w:sz w:val="28"/>
          <w:szCs w:val="28"/>
          <w:lang w:val="x-none" w:eastAsia="x-none"/>
        </w:rPr>
        <w:t>contractorilor</w:t>
      </w:r>
      <w:proofErr w:type="spellEnd"/>
      <w:r w:rsidRPr="00C9133D">
        <w:rPr>
          <w:sz w:val="28"/>
          <w:szCs w:val="28"/>
          <w:lang w:val="x-none" w:eastAsia="x-none"/>
        </w:rPr>
        <w:t>/</w:t>
      </w:r>
      <w:proofErr w:type="spellStart"/>
      <w:r w:rsidRPr="00C9133D">
        <w:rPr>
          <w:sz w:val="28"/>
          <w:szCs w:val="28"/>
          <w:lang w:val="x-none" w:eastAsia="x-none"/>
        </w:rPr>
        <w:t>subcontractorilor</w:t>
      </w:r>
      <w:proofErr w:type="spellEnd"/>
      <w:r w:rsidRPr="00C9133D">
        <w:rPr>
          <w:sz w:val="28"/>
          <w:szCs w:val="28"/>
          <w:lang w:val="x-none" w:eastAsia="x-none"/>
        </w:rPr>
        <w:t xml:space="preserve"> cu care </w:t>
      </w:r>
      <w:proofErr w:type="spellStart"/>
      <w:r w:rsidRPr="00C9133D">
        <w:rPr>
          <w:sz w:val="28"/>
          <w:szCs w:val="28"/>
          <w:lang w:val="x-none" w:eastAsia="x-none"/>
        </w:rPr>
        <w:t>va</w:t>
      </w:r>
      <w:proofErr w:type="spellEnd"/>
      <w:r w:rsidRPr="00C9133D">
        <w:rPr>
          <w:sz w:val="28"/>
          <w:szCs w:val="28"/>
          <w:lang w:val="x-none" w:eastAsia="x-none"/>
        </w:rPr>
        <w:t xml:space="preserve"> </w:t>
      </w:r>
      <w:proofErr w:type="spellStart"/>
      <w:r w:rsidRPr="00C9133D">
        <w:rPr>
          <w:sz w:val="28"/>
          <w:szCs w:val="28"/>
          <w:lang w:val="x-none" w:eastAsia="x-none"/>
        </w:rPr>
        <w:t>implementa</w:t>
      </w:r>
      <w:proofErr w:type="spellEnd"/>
      <w:r w:rsidRPr="00C9133D">
        <w:rPr>
          <w:sz w:val="28"/>
          <w:szCs w:val="28"/>
          <w:lang w:val="x-none" w:eastAsia="x-none"/>
        </w:rPr>
        <w:t xml:space="preserve"> </w:t>
      </w:r>
      <w:proofErr w:type="spellStart"/>
      <w:r w:rsidRPr="00C9133D">
        <w:rPr>
          <w:sz w:val="28"/>
          <w:szCs w:val="28"/>
          <w:lang w:val="x-none" w:eastAsia="x-none"/>
        </w:rPr>
        <w:t>Proiectul</w:t>
      </w:r>
      <w:proofErr w:type="spellEnd"/>
      <w:r w:rsidRPr="00C9133D">
        <w:rPr>
          <w:sz w:val="28"/>
          <w:szCs w:val="28"/>
          <w:lang w:val="x-none" w:eastAsia="x-none"/>
        </w:rPr>
        <w:t xml:space="preserve">, conform </w:t>
      </w:r>
      <w:proofErr w:type="spellStart"/>
      <w:r w:rsidRPr="00C9133D">
        <w:rPr>
          <w:sz w:val="28"/>
          <w:szCs w:val="28"/>
          <w:lang w:val="x-none" w:eastAsia="x-none"/>
        </w:rPr>
        <w:t>prevederilor</w:t>
      </w:r>
      <w:proofErr w:type="spellEnd"/>
      <w:r w:rsidRPr="00C9133D">
        <w:rPr>
          <w:sz w:val="28"/>
          <w:szCs w:val="28"/>
          <w:lang w:val="x-none" w:eastAsia="x-none"/>
        </w:rPr>
        <w:t xml:space="preserve"> art. 22 </w:t>
      </w:r>
      <w:proofErr w:type="spellStart"/>
      <w:r w:rsidRPr="00C9133D">
        <w:rPr>
          <w:sz w:val="28"/>
          <w:szCs w:val="28"/>
          <w:lang w:val="x-none" w:eastAsia="x-none"/>
        </w:rPr>
        <w:t>alin</w:t>
      </w:r>
      <w:proofErr w:type="spellEnd"/>
      <w:r w:rsidRPr="00C9133D">
        <w:rPr>
          <w:sz w:val="28"/>
          <w:szCs w:val="28"/>
          <w:lang w:val="x-none" w:eastAsia="x-none"/>
        </w:rPr>
        <w:t xml:space="preserve">. (2) lit. d) pct. (iii) din </w:t>
      </w:r>
      <w:proofErr w:type="spellStart"/>
      <w:r w:rsidRPr="00C9133D">
        <w:rPr>
          <w:sz w:val="28"/>
          <w:szCs w:val="28"/>
          <w:lang w:val="x-none" w:eastAsia="x-none"/>
        </w:rPr>
        <w:t>Regulamentul</w:t>
      </w:r>
      <w:proofErr w:type="spellEnd"/>
      <w:r w:rsidRPr="00C9133D">
        <w:rPr>
          <w:sz w:val="28"/>
          <w:szCs w:val="28"/>
          <w:lang w:val="x-none" w:eastAsia="x-none"/>
        </w:rPr>
        <w:t xml:space="preserve"> (UE) 2021/241 al </w:t>
      </w:r>
      <w:proofErr w:type="spellStart"/>
      <w:r w:rsidRPr="00C9133D">
        <w:rPr>
          <w:sz w:val="28"/>
          <w:szCs w:val="28"/>
          <w:lang w:val="x-none" w:eastAsia="x-none"/>
        </w:rPr>
        <w:t>Parlamentului</w:t>
      </w:r>
      <w:proofErr w:type="spellEnd"/>
      <w:r w:rsidRPr="00C9133D">
        <w:rPr>
          <w:sz w:val="28"/>
          <w:szCs w:val="28"/>
          <w:lang w:val="x-none" w:eastAsia="x-none"/>
        </w:rPr>
        <w:t xml:space="preserve"> European </w:t>
      </w:r>
      <w:proofErr w:type="spellStart"/>
      <w:r w:rsidRPr="00C9133D">
        <w:rPr>
          <w:sz w:val="28"/>
          <w:szCs w:val="28"/>
          <w:lang w:val="x-none" w:eastAsia="x-none"/>
        </w:rPr>
        <w:t>şi</w:t>
      </w:r>
      <w:proofErr w:type="spellEnd"/>
      <w:r w:rsidRPr="00C9133D">
        <w:rPr>
          <w:sz w:val="28"/>
          <w:szCs w:val="28"/>
          <w:lang w:val="x-none" w:eastAsia="x-none"/>
        </w:rPr>
        <w:t xml:space="preserve"> al </w:t>
      </w:r>
      <w:proofErr w:type="spellStart"/>
      <w:r w:rsidRPr="00C9133D">
        <w:rPr>
          <w:sz w:val="28"/>
          <w:szCs w:val="28"/>
          <w:lang w:val="x-none" w:eastAsia="x-none"/>
        </w:rPr>
        <w:t>Consiliului</w:t>
      </w:r>
      <w:proofErr w:type="spellEnd"/>
      <w:r w:rsidRPr="00C9133D">
        <w:rPr>
          <w:sz w:val="28"/>
          <w:szCs w:val="28"/>
          <w:lang w:val="x-none" w:eastAsia="x-none"/>
        </w:rPr>
        <w:t xml:space="preserve"> din 12 </w:t>
      </w:r>
      <w:proofErr w:type="spellStart"/>
      <w:r w:rsidRPr="00C9133D">
        <w:rPr>
          <w:sz w:val="28"/>
          <w:szCs w:val="28"/>
          <w:lang w:val="x-none" w:eastAsia="x-none"/>
        </w:rPr>
        <w:t>februarie</w:t>
      </w:r>
      <w:proofErr w:type="spellEnd"/>
      <w:r w:rsidRPr="00C9133D">
        <w:rPr>
          <w:sz w:val="28"/>
          <w:szCs w:val="28"/>
          <w:lang w:val="x-none" w:eastAsia="x-none"/>
        </w:rPr>
        <w:t xml:space="preserve"> 2021 de </w:t>
      </w:r>
      <w:proofErr w:type="spellStart"/>
      <w:r w:rsidRPr="00C9133D">
        <w:rPr>
          <w:sz w:val="28"/>
          <w:szCs w:val="28"/>
          <w:lang w:val="x-none" w:eastAsia="x-none"/>
        </w:rPr>
        <w:t>instituire</w:t>
      </w:r>
      <w:proofErr w:type="spellEnd"/>
      <w:r w:rsidRPr="00C9133D">
        <w:rPr>
          <w:sz w:val="28"/>
          <w:szCs w:val="28"/>
          <w:lang w:val="x-none" w:eastAsia="x-none"/>
        </w:rPr>
        <w:t xml:space="preserve"> a </w:t>
      </w:r>
      <w:proofErr w:type="spellStart"/>
      <w:r w:rsidRPr="00C9133D">
        <w:rPr>
          <w:sz w:val="28"/>
          <w:szCs w:val="28"/>
          <w:lang w:val="x-none" w:eastAsia="x-none"/>
        </w:rPr>
        <w:t>Mecanismului</w:t>
      </w:r>
      <w:proofErr w:type="spellEnd"/>
      <w:r w:rsidRPr="00C9133D">
        <w:rPr>
          <w:sz w:val="28"/>
          <w:szCs w:val="28"/>
          <w:lang w:val="x-none" w:eastAsia="x-none"/>
        </w:rPr>
        <w:t xml:space="preserve"> de </w:t>
      </w:r>
      <w:proofErr w:type="spellStart"/>
      <w:r w:rsidRPr="00C9133D">
        <w:rPr>
          <w:sz w:val="28"/>
          <w:szCs w:val="28"/>
          <w:lang w:val="x-none" w:eastAsia="x-none"/>
        </w:rPr>
        <w:t>redresare</w:t>
      </w:r>
      <w:proofErr w:type="spellEnd"/>
      <w:r w:rsidRPr="00C9133D">
        <w:rPr>
          <w:sz w:val="28"/>
          <w:szCs w:val="28"/>
          <w:lang w:val="x-none" w:eastAsia="x-none"/>
        </w:rPr>
        <w:t xml:space="preserve"> </w:t>
      </w:r>
      <w:proofErr w:type="spellStart"/>
      <w:r w:rsidRPr="00C9133D">
        <w:rPr>
          <w:sz w:val="28"/>
          <w:szCs w:val="28"/>
          <w:lang w:val="x-none" w:eastAsia="x-none"/>
        </w:rPr>
        <w:t>şi</w:t>
      </w:r>
      <w:proofErr w:type="spellEnd"/>
      <w:r w:rsidRPr="00C9133D">
        <w:rPr>
          <w:sz w:val="28"/>
          <w:szCs w:val="28"/>
          <w:lang w:val="x-none" w:eastAsia="x-none"/>
        </w:rPr>
        <w:t xml:space="preserve"> </w:t>
      </w:r>
      <w:proofErr w:type="spellStart"/>
      <w:r w:rsidRPr="00C9133D">
        <w:rPr>
          <w:sz w:val="28"/>
          <w:szCs w:val="28"/>
          <w:lang w:val="x-none" w:eastAsia="x-none"/>
        </w:rPr>
        <w:t>rezilienţă</w:t>
      </w:r>
      <w:proofErr w:type="spellEnd"/>
      <w:r w:rsidRPr="00C9133D">
        <w:rPr>
          <w:sz w:val="28"/>
          <w:szCs w:val="28"/>
          <w:lang w:val="x-none" w:eastAsia="x-none"/>
        </w:rPr>
        <w:t>.</w:t>
      </w:r>
    </w:p>
    <w:p w14:paraId="2604C8B0" w14:textId="1E8DED6B" w:rsidR="006D71BA" w:rsidRPr="00C9133D" w:rsidRDefault="006D71BA" w:rsidP="00604AD7">
      <w:pPr>
        <w:pStyle w:val="ListParagraph"/>
        <w:numPr>
          <w:ilvl w:val="0"/>
          <w:numId w:val="33"/>
        </w:numPr>
        <w:tabs>
          <w:tab w:val="left" w:pos="450"/>
        </w:tabs>
        <w:ind w:left="360"/>
        <w:jc w:val="both"/>
        <w:rPr>
          <w:sz w:val="28"/>
          <w:szCs w:val="28"/>
          <w:lang w:val="x-none" w:eastAsia="x-none"/>
        </w:rPr>
      </w:pPr>
      <w:r w:rsidRPr="00C9133D">
        <w:rPr>
          <w:sz w:val="28"/>
          <w:szCs w:val="28"/>
        </w:rPr>
        <w:t xml:space="preserve">Beneficiarul de ajutor de stat are obligația păstrării unei evidențe a informațiilor despre ajutoarele primite pentru o perioadă de minimum 10 ani de la data la care a fost acordată ultima alocare specifică. Această evidență trebuie să conțină informațiile </w:t>
      </w:r>
      <w:r w:rsidRPr="00C9133D">
        <w:rPr>
          <w:sz w:val="28"/>
          <w:szCs w:val="28"/>
        </w:rPr>
        <w:lastRenderedPageBreak/>
        <w:t xml:space="preserve">necesare pentru a demonstra respectarea tuturor condițiilor impuse prin contractul de finanțare, cum sunt: datele de identificare ale </w:t>
      </w:r>
      <w:r w:rsidR="00F011B2" w:rsidRPr="00C9133D">
        <w:rPr>
          <w:sz w:val="28"/>
          <w:szCs w:val="28"/>
        </w:rPr>
        <w:t>B</w:t>
      </w:r>
      <w:r w:rsidRPr="00C9133D">
        <w:rPr>
          <w:sz w:val="28"/>
          <w:szCs w:val="28"/>
        </w:rPr>
        <w:t>eneficiarului, durata, cheltuielile eligibile, valoarea, momentul și modalitatea acordării ajutorului, originea acestuia, durata, metoda de calcul al ajutoarelor acordate.</w:t>
      </w:r>
    </w:p>
    <w:p w14:paraId="038F4F6F" w14:textId="30D4148E" w:rsidR="00FA5C36" w:rsidRPr="00C9133D" w:rsidRDefault="006D71BA" w:rsidP="00604AD7">
      <w:pPr>
        <w:pStyle w:val="ListParagraph"/>
        <w:numPr>
          <w:ilvl w:val="0"/>
          <w:numId w:val="33"/>
        </w:numPr>
        <w:tabs>
          <w:tab w:val="left" w:pos="450"/>
        </w:tabs>
        <w:ind w:left="360"/>
        <w:jc w:val="both"/>
        <w:rPr>
          <w:sz w:val="28"/>
          <w:szCs w:val="28"/>
          <w:lang w:val="x-none" w:eastAsia="x-none"/>
        </w:rPr>
      </w:pPr>
      <w:r w:rsidRPr="00C9133D">
        <w:rPr>
          <w:sz w:val="28"/>
          <w:szCs w:val="28"/>
        </w:rPr>
        <w:t xml:space="preserve">În cazul în care </w:t>
      </w:r>
      <w:r w:rsidR="00BB398D" w:rsidRPr="00C9133D">
        <w:rPr>
          <w:sz w:val="28"/>
          <w:szCs w:val="28"/>
        </w:rPr>
        <w:t>B</w:t>
      </w:r>
      <w:r w:rsidRPr="00C9133D">
        <w:rPr>
          <w:sz w:val="28"/>
          <w:szCs w:val="28"/>
        </w:rPr>
        <w:t>eneficiarul nu transmite informațiile și datele necesare monitorizării îndeplinirii condițiilor de acordare a ajutorului de stat</w:t>
      </w:r>
      <w:r w:rsidR="00F24577" w:rsidRPr="00C9133D">
        <w:rPr>
          <w:sz w:val="28"/>
          <w:szCs w:val="28"/>
        </w:rPr>
        <w:t>,</w:t>
      </w:r>
      <w:r w:rsidRPr="00C9133D">
        <w:rPr>
          <w:sz w:val="28"/>
          <w:szCs w:val="28"/>
        </w:rPr>
        <w:t xml:space="preserve"> se aplică prevederile legale în vigoare în materia ajutorului de stat.</w:t>
      </w:r>
    </w:p>
    <w:p w14:paraId="65AEE364" w14:textId="2BE0394B" w:rsidR="00FF1AE1" w:rsidRPr="00C9133D" w:rsidRDefault="00FF1AE1" w:rsidP="00604AD7">
      <w:pPr>
        <w:pStyle w:val="ListParagraph"/>
        <w:numPr>
          <w:ilvl w:val="0"/>
          <w:numId w:val="33"/>
        </w:numPr>
        <w:tabs>
          <w:tab w:val="left" w:pos="450"/>
        </w:tabs>
        <w:ind w:left="360"/>
        <w:jc w:val="both"/>
        <w:rPr>
          <w:sz w:val="28"/>
          <w:szCs w:val="28"/>
          <w:lang w:val="x-none" w:eastAsia="x-none"/>
        </w:rPr>
      </w:pPr>
      <w:r w:rsidRPr="00C9133D">
        <w:rPr>
          <w:sz w:val="28"/>
          <w:szCs w:val="28"/>
          <w:lang w:eastAsia="x-none"/>
        </w:rPr>
        <w:t xml:space="preserve">Beneficiarul are dreptul de a solicita Ministerului Energiei orice </w:t>
      </w:r>
      <w:r w:rsidRPr="00C9133D">
        <w:rPr>
          <w:sz w:val="28"/>
          <w:szCs w:val="28"/>
        </w:rPr>
        <w:t>informații sau clarificări pe care le consideră necesare pentru implementarea Proiectului</w:t>
      </w:r>
      <w:r w:rsidR="0074317F" w:rsidRPr="00C9133D">
        <w:rPr>
          <w:sz w:val="28"/>
          <w:szCs w:val="28"/>
        </w:rPr>
        <w:t>.</w:t>
      </w:r>
    </w:p>
    <w:p w14:paraId="431EAAF7" w14:textId="5A56C320" w:rsidR="00BB420C" w:rsidRPr="00C9133D" w:rsidRDefault="00B904F4" w:rsidP="00604AD7">
      <w:pPr>
        <w:pStyle w:val="ListParagraph"/>
        <w:numPr>
          <w:ilvl w:val="0"/>
          <w:numId w:val="33"/>
        </w:numPr>
        <w:tabs>
          <w:tab w:val="left" w:pos="450"/>
        </w:tabs>
        <w:ind w:left="360"/>
        <w:jc w:val="both"/>
        <w:rPr>
          <w:sz w:val="28"/>
          <w:szCs w:val="28"/>
          <w:lang w:val="x-none" w:eastAsia="x-none"/>
        </w:rPr>
      </w:pPr>
      <w:proofErr w:type="spellStart"/>
      <w:r w:rsidRPr="00C9133D">
        <w:rPr>
          <w:sz w:val="28"/>
          <w:szCs w:val="28"/>
          <w:lang w:val="x-none" w:eastAsia="x-none"/>
        </w:rPr>
        <w:t>Beneficiarul</w:t>
      </w:r>
      <w:proofErr w:type="spellEnd"/>
      <w:r w:rsidRPr="00C9133D">
        <w:rPr>
          <w:sz w:val="28"/>
          <w:szCs w:val="28"/>
          <w:lang w:val="x-none" w:eastAsia="x-none"/>
        </w:rPr>
        <w:t xml:space="preserve"> are </w:t>
      </w:r>
      <w:proofErr w:type="spellStart"/>
      <w:r w:rsidRPr="00C9133D">
        <w:rPr>
          <w:sz w:val="28"/>
          <w:szCs w:val="28"/>
          <w:lang w:val="x-none" w:eastAsia="x-none"/>
        </w:rPr>
        <w:t>dreptul</w:t>
      </w:r>
      <w:proofErr w:type="spellEnd"/>
      <w:r w:rsidRPr="00C9133D">
        <w:rPr>
          <w:sz w:val="28"/>
          <w:szCs w:val="28"/>
          <w:lang w:val="x-none" w:eastAsia="x-none"/>
        </w:rPr>
        <w:t xml:space="preserve"> de a fi </w:t>
      </w:r>
      <w:proofErr w:type="spellStart"/>
      <w:r w:rsidRPr="00C9133D">
        <w:rPr>
          <w:sz w:val="28"/>
          <w:szCs w:val="28"/>
          <w:lang w:val="x-none" w:eastAsia="x-none"/>
        </w:rPr>
        <w:t>informat</w:t>
      </w:r>
      <w:proofErr w:type="spellEnd"/>
      <w:r w:rsidRPr="00C9133D">
        <w:rPr>
          <w:sz w:val="28"/>
          <w:szCs w:val="28"/>
          <w:lang w:val="x-none" w:eastAsia="x-none"/>
        </w:rPr>
        <w:t xml:space="preserve"> de </w:t>
      </w:r>
      <w:proofErr w:type="spellStart"/>
      <w:r w:rsidRPr="00C9133D">
        <w:rPr>
          <w:sz w:val="28"/>
          <w:szCs w:val="28"/>
          <w:lang w:val="x-none" w:eastAsia="x-none"/>
        </w:rPr>
        <w:t>c</w:t>
      </w:r>
      <w:r w:rsidR="00BB398D" w:rsidRPr="00C9133D">
        <w:rPr>
          <w:sz w:val="28"/>
          <w:szCs w:val="28"/>
          <w:lang w:eastAsia="x-none"/>
        </w:rPr>
        <w:t>ă</w:t>
      </w:r>
      <w:r w:rsidRPr="00C9133D">
        <w:rPr>
          <w:sz w:val="28"/>
          <w:szCs w:val="28"/>
          <w:lang w:val="x-none" w:eastAsia="x-none"/>
        </w:rPr>
        <w:t>tre</w:t>
      </w:r>
      <w:proofErr w:type="spellEnd"/>
      <w:r w:rsidRPr="00C9133D">
        <w:rPr>
          <w:sz w:val="28"/>
          <w:szCs w:val="28"/>
          <w:lang w:val="x-none" w:eastAsia="x-none"/>
        </w:rPr>
        <w:t xml:space="preserve"> </w:t>
      </w:r>
      <w:proofErr w:type="spellStart"/>
      <w:r w:rsidRPr="00C9133D">
        <w:rPr>
          <w:sz w:val="28"/>
          <w:szCs w:val="28"/>
          <w:lang w:val="x-none" w:eastAsia="x-none"/>
        </w:rPr>
        <w:t>Ministerul</w:t>
      </w:r>
      <w:proofErr w:type="spellEnd"/>
      <w:r w:rsidRPr="00C9133D">
        <w:rPr>
          <w:sz w:val="28"/>
          <w:szCs w:val="28"/>
          <w:lang w:val="x-none" w:eastAsia="x-none"/>
        </w:rPr>
        <w:t xml:space="preserve"> </w:t>
      </w:r>
      <w:proofErr w:type="spellStart"/>
      <w:r w:rsidRPr="00C9133D">
        <w:rPr>
          <w:sz w:val="28"/>
          <w:szCs w:val="28"/>
          <w:lang w:val="x-none" w:eastAsia="x-none"/>
        </w:rPr>
        <w:t>Energiei</w:t>
      </w:r>
      <w:proofErr w:type="spellEnd"/>
      <w:r w:rsidRPr="00C9133D">
        <w:rPr>
          <w:sz w:val="28"/>
          <w:szCs w:val="28"/>
          <w:lang w:val="x-none" w:eastAsia="x-none"/>
        </w:rPr>
        <w:t xml:space="preserve"> cu </w:t>
      </w:r>
      <w:proofErr w:type="spellStart"/>
      <w:r w:rsidRPr="00C9133D">
        <w:rPr>
          <w:sz w:val="28"/>
          <w:szCs w:val="28"/>
          <w:lang w:val="x-none" w:eastAsia="x-none"/>
        </w:rPr>
        <w:t>privire</w:t>
      </w:r>
      <w:proofErr w:type="spellEnd"/>
      <w:r w:rsidRPr="00C9133D">
        <w:rPr>
          <w:sz w:val="28"/>
          <w:szCs w:val="28"/>
          <w:lang w:val="x-none" w:eastAsia="x-none"/>
        </w:rPr>
        <w:t xml:space="preserve"> la </w:t>
      </w:r>
      <w:r w:rsidRPr="00C9133D">
        <w:rPr>
          <w:sz w:val="28"/>
          <w:szCs w:val="28"/>
        </w:rPr>
        <w:t>orice decizie luată care poate afecta implementarea Proiectului, precum si cu privire la rapoartele, concluziile şi recomandările care au impact asupra Proiectului acestuia, formulate de către Comisia Europeană şi orice altă autoritate competentă.</w:t>
      </w:r>
    </w:p>
    <w:p w14:paraId="79DA14DF" w14:textId="5EE69F0F" w:rsidR="00071010" w:rsidRPr="00C9133D" w:rsidRDefault="00071010" w:rsidP="006A761E">
      <w:pPr>
        <w:jc w:val="both"/>
        <w:rPr>
          <w:sz w:val="28"/>
          <w:szCs w:val="28"/>
          <w:lang w:eastAsia="x-none"/>
        </w:rPr>
      </w:pPr>
    </w:p>
    <w:p w14:paraId="59D7AC56" w14:textId="77777777" w:rsidR="004A3C75" w:rsidRPr="00C9133D" w:rsidRDefault="004A3C75" w:rsidP="004A3C75">
      <w:pPr>
        <w:rPr>
          <w:sz w:val="28"/>
          <w:szCs w:val="28"/>
        </w:rPr>
      </w:pPr>
    </w:p>
    <w:bookmarkEnd w:id="19"/>
    <w:p w14:paraId="41FB45D2" w14:textId="0C3FE60A" w:rsidR="004A3C75" w:rsidRPr="00C9133D" w:rsidRDefault="001B1F65" w:rsidP="004A3C75">
      <w:pPr>
        <w:rPr>
          <w:b/>
          <w:sz w:val="28"/>
          <w:szCs w:val="28"/>
        </w:rPr>
      </w:pPr>
      <w:r w:rsidRPr="00C9133D">
        <w:rPr>
          <w:b/>
          <w:sz w:val="28"/>
          <w:szCs w:val="28"/>
        </w:rPr>
        <w:t xml:space="preserve">CAPITOLUL IV - </w:t>
      </w:r>
      <w:r w:rsidR="00E23F14" w:rsidRPr="00C9133D">
        <w:rPr>
          <w:b/>
          <w:sz w:val="28"/>
          <w:szCs w:val="28"/>
        </w:rPr>
        <w:t>PLATA</w:t>
      </w:r>
      <w:r w:rsidRPr="00C9133D">
        <w:rPr>
          <w:b/>
          <w:sz w:val="28"/>
          <w:szCs w:val="28"/>
        </w:rPr>
        <w:t xml:space="preserve"> CHELTUIELILOR</w:t>
      </w:r>
    </w:p>
    <w:p w14:paraId="0C466C46" w14:textId="77777777" w:rsidR="002C525F" w:rsidRPr="00C9133D" w:rsidRDefault="002C525F" w:rsidP="002C525F">
      <w:pPr>
        <w:pStyle w:val="Default"/>
        <w:spacing w:before="0" w:after="0"/>
        <w:ind w:left="540"/>
        <w:rPr>
          <w:rFonts w:ascii="Times New Roman" w:hAnsi="Times New Roman" w:cs="Times New Roman"/>
          <w:color w:val="auto"/>
          <w:sz w:val="28"/>
          <w:szCs w:val="28"/>
          <w:lang w:eastAsia="en-US"/>
        </w:rPr>
      </w:pPr>
    </w:p>
    <w:p w14:paraId="18E27089" w14:textId="28D6C84C" w:rsidR="002C525F" w:rsidRPr="00C9133D" w:rsidRDefault="002C525F" w:rsidP="002C525F">
      <w:pPr>
        <w:pStyle w:val="Heading2"/>
        <w:rPr>
          <w:sz w:val="28"/>
          <w:szCs w:val="28"/>
          <w:lang w:val="ro-RO"/>
        </w:rPr>
      </w:pPr>
      <w:r w:rsidRPr="00C9133D">
        <w:rPr>
          <w:sz w:val="28"/>
          <w:szCs w:val="28"/>
          <w:lang w:val="ro-RO"/>
        </w:rPr>
        <w:t xml:space="preserve">Articolul </w:t>
      </w:r>
      <w:r w:rsidR="001B1F65" w:rsidRPr="00C9133D">
        <w:rPr>
          <w:sz w:val="28"/>
          <w:szCs w:val="28"/>
          <w:lang w:val="ro-RO"/>
        </w:rPr>
        <w:t>7</w:t>
      </w:r>
      <w:r w:rsidRPr="00C9133D">
        <w:rPr>
          <w:sz w:val="28"/>
          <w:szCs w:val="28"/>
          <w:lang w:val="ro-RO"/>
        </w:rPr>
        <w:t xml:space="preserve"> – </w:t>
      </w:r>
      <w:r w:rsidR="00E13CB1" w:rsidRPr="00C9133D">
        <w:rPr>
          <w:sz w:val="28"/>
          <w:szCs w:val="28"/>
          <w:lang w:val="ro-RO"/>
        </w:rPr>
        <w:t>Cerer</w:t>
      </w:r>
      <w:r w:rsidR="000039D4" w:rsidRPr="00C9133D">
        <w:rPr>
          <w:sz w:val="28"/>
          <w:szCs w:val="28"/>
          <w:lang w:val="ro-RO"/>
        </w:rPr>
        <w:t>ile</w:t>
      </w:r>
      <w:r w:rsidR="00E13CB1" w:rsidRPr="00C9133D">
        <w:rPr>
          <w:sz w:val="28"/>
          <w:szCs w:val="28"/>
          <w:lang w:val="ro-RO"/>
        </w:rPr>
        <w:t xml:space="preserve"> de </w:t>
      </w:r>
      <w:r w:rsidR="00E23F14" w:rsidRPr="00C9133D">
        <w:rPr>
          <w:sz w:val="28"/>
          <w:szCs w:val="28"/>
          <w:lang w:val="ro-RO"/>
        </w:rPr>
        <w:t>transfer</w:t>
      </w:r>
    </w:p>
    <w:p w14:paraId="4203E3D4" w14:textId="77777777" w:rsidR="002C525F" w:rsidRPr="00C9133D" w:rsidRDefault="002C525F" w:rsidP="002C525F">
      <w:pPr>
        <w:pStyle w:val="Head5-Subsect"/>
        <w:numPr>
          <w:ilvl w:val="0"/>
          <w:numId w:val="0"/>
        </w:numPr>
        <w:tabs>
          <w:tab w:val="clear" w:pos="502"/>
          <w:tab w:val="clear" w:pos="1080"/>
          <w:tab w:val="right" w:pos="9000"/>
        </w:tabs>
        <w:spacing w:before="0" w:after="0"/>
        <w:rPr>
          <w:rFonts w:ascii="Times New Roman" w:hAnsi="Times New Roman"/>
          <w:b w:val="0"/>
          <w:sz w:val="28"/>
          <w:szCs w:val="28"/>
        </w:rPr>
      </w:pPr>
    </w:p>
    <w:p w14:paraId="3FB11611" w14:textId="17A167A1" w:rsidR="001D2AA4" w:rsidRPr="00C9133D" w:rsidRDefault="001D2AA4" w:rsidP="00604AD7">
      <w:pPr>
        <w:pStyle w:val="Head5-Subsect"/>
        <w:numPr>
          <w:ilvl w:val="0"/>
          <w:numId w:val="15"/>
        </w:numPr>
        <w:tabs>
          <w:tab w:val="clear" w:pos="502"/>
          <w:tab w:val="clear" w:pos="1080"/>
          <w:tab w:val="right" w:pos="9000"/>
        </w:tabs>
        <w:spacing w:before="0" w:after="0"/>
        <w:ind w:left="360"/>
        <w:rPr>
          <w:rFonts w:ascii="Times New Roman" w:eastAsia="Calibri" w:hAnsi="Times New Roman"/>
          <w:b w:val="0"/>
          <w:bCs w:val="0"/>
          <w:sz w:val="28"/>
          <w:szCs w:val="28"/>
        </w:rPr>
      </w:pPr>
      <w:bookmarkStart w:id="37" w:name="_Hlk106896958"/>
      <w:r w:rsidRPr="00C9133D">
        <w:rPr>
          <w:rFonts w:ascii="Times New Roman" w:eastAsia="Calibri" w:hAnsi="Times New Roman"/>
          <w:b w:val="0"/>
          <w:bCs w:val="0"/>
          <w:sz w:val="28"/>
          <w:szCs w:val="28"/>
        </w:rPr>
        <w:t>Implementarea financiară se efectuează prin mecanismul cerer</w:t>
      </w:r>
      <w:r w:rsidR="0094641A" w:rsidRPr="00C9133D">
        <w:rPr>
          <w:rFonts w:ascii="Times New Roman" w:eastAsia="Calibri" w:hAnsi="Times New Roman"/>
          <w:b w:val="0"/>
          <w:bCs w:val="0"/>
          <w:sz w:val="28"/>
          <w:szCs w:val="28"/>
        </w:rPr>
        <w:t>i</w:t>
      </w:r>
      <w:r w:rsidR="000039D4" w:rsidRPr="00C9133D">
        <w:rPr>
          <w:rFonts w:ascii="Times New Roman" w:eastAsia="Calibri" w:hAnsi="Times New Roman"/>
          <w:b w:val="0"/>
          <w:bCs w:val="0"/>
          <w:sz w:val="28"/>
          <w:szCs w:val="28"/>
        </w:rPr>
        <w:t>lor</w:t>
      </w:r>
      <w:r w:rsidR="00774B6A" w:rsidRPr="00C9133D">
        <w:rPr>
          <w:rFonts w:ascii="Times New Roman" w:eastAsia="Calibri" w:hAnsi="Times New Roman"/>
          <w:b w:val="0"/>
          <w:bCs w:val="0"/>
          <w:sz w:val="28"/>
          <w:szCs w:val="28"/>
        </w:rPr>
        <w:t xml:space="preserve"> </w:t>
      </w:r>
      <w:r w:rsidRPr="00C9133D">
        <w:rPr>
          <w:rFonts w:ascii="Times New Roman" w:eastAsia="Calibri" w:hAnsi="Times New Roman"/>
          <w:b w:val="0"/>
          <w:bCs w:val="0"/>
          <w:sz w:val="28"/>
          <w:szCs w:val="28"/>
        </w:rPr>
        <w:t>de transfer, în conformitate cu prevederile Ordonantei de urgen</w:t>
      </w:r>
      <w:r w:rsidR="005E6259" w:rsidRPr="00C9133D">
        <w:rPr>
          <w:rFonts w:ascii="Times New Roman" w:eastAsia="Calibri" w:hAnsi="Times New Roman"/>
          <w:b w:val="0"/>
          <w:bCs w:val="0"/>
          <w:sz w:val="28"/>
          <w:szCs w:val="28"/>
        </w:rPr>
        <w:t>ță</w:t>
      </w:r>
      <w:r w:rsidRPr="00C9133D">
        <w:rPr>
          <w:rFonts w:ascii="Times New Roman" w:eastAsia="Calibri" w:hAnsi="Times New Roman"/>
          <w:b w:val="0"/>
          <w:bCs w:val="0"/>
          <w:sz w:val="28"/>
          <w:szCs w:val="28"/>
        </w:rPr>
        <w:t xml:space="preserve"> a Guvernului nr. 124/2021,</w:t>
      </w:r>
      <w:r w:rsidR="000B2383" w:rsidRPr="00C9133D">
        <w:rPr>
          <w:rFonts w:ascii="Times New Roman" w:eastAsia="Calibri" w:hAnsi="Times New Roman"/>
          <w:b w:val="0"/>
          <w:bCs w:val="0"/>
          <w:sz w:val="28"/>
          <w:szCs w:val="28"/>
        </w:rPr>
        <w:t xml:space="preserve"> cu modificările și completările</w:t>
      </w:r>
      <w:r w:rsidR="000039D4" w:rsidRPr="00C9133D">
        <w:rPr>
          <w:rFonts w:ascii="Times New Roman" w:eastAsia="Calibri" w:hAnsi="Times New Roman"/>
          <w:b w:val="0"/>
          <w:bCs w:val="0"/>
          <w:sz w:val="28"/>
          <w:szCs w:val="28"/>
        </w:rPr>
        <w:t xml:space="preserve"> </w:t>
      </w:r>
      <w:r w:rsidR="000B2383" w:rsidRPr="00C9133D">
        <w:rPr>
          <w:rFonts w:ascii="Times New Roman" w:eastAsia="Calibri" w:hAnsi="Times New Roman"/>
          <w:b w:val="0"/>
          <w:bCs w:val="0"/>
          <w:sz w:val="28"/>
          <w:szCs w:val="28"/>
        </w:rPr>
        <w:t>ulterioare</w:t>
      </w:r>
      <w:r w:rsidR="000039D4" w:rsidRPr="00C9133D">
        <w:rPr>
          <w:rFonts w:ascii="Times New Roman" w:eastAsia="Calibri" w:hAnsi="Times New Roman"/>
          <w:b w:val="0"/>
          <w:bCs w:val="0"/>
          <w:sz w:val="28"/>
          <w:szCs w:val="28"/>
        </w:rPr>
        <w:t xml:space="preserve"> și a</w:t>
      </w:r>
      <w:r w:rsidR="00774B6A" w:rsidRPr="00C9133D">
        <w:rPr>
          <w:rFonts w:ascii="Times New Roman" w:eastAsia="Calibri" w:hAnsi="Times New Roman"/>
          <w:b w:val="0"/>
          <w:bCs w:val="0"/>
          <w:sz w:val="28"/>
          <w:szCs w:val="28"/>
        </w:rPr>
        <w:t>le</w:t>
      </w:r>
      <w:r w:rsidR="000039D4" w:rsidRPr="00C9133D">
        <w:rPr>
          <w:rFonts w:ascii="Times New Roman" w:eastAsia="Calibri" w:hAnsi="Times New Roman"/>
          <w:b w:val="0"/>
          <w:bCs w:val="0"/>
          <w:sz w:val="28"/>
          <w:szCs w:val="28"/>
        </w:rPr>
        <w:t xml:space="preserve"> </w:t>
      </w:r>
      <w:r w:rsidR="00774B6A" w:rsidRPr="00C9133D">
        <w:rPr>
          <w:rFonts w:ascii="Times New Roman" w:eastAsia="Calibri" w:hAnsi="Times New Roman"/>
          <w:b w:val="0"/>
          <w:bCs w:val="0"/>
          <w:sz w:val="28"/>
          <w:szCs w:val="28"/>
        </w:rPr>
        <w:t>Normelor metodologice aprobate prin Hotărârea Guvernului nr. 209/2022</w:t>
      </w:r>
      <w:r w:rsidR="000B2383" w:rsidRPr="00C9133D">
        <w:rPr>
          <w:rFonts w:ascii="Times New Roman" w:eastAsia="Calibri" w:hAnsi="Times New Roman"/>
          <w:b w:val="0"/>
          <w:bCs w:val="0"/>
          <w:sz w:val="28"/>
          <w:szCs w:val="28"/>
        </w:rPr>
        <w:t>,</w:t>
      </w:r>
      <w:r w:rsidRPr="00C9133D">
        <w:rPr>
          <w:rFonts w:ascii="Times New Roman" w:eastAsia="Calibri" w:hAnsi="Times New Roman"/>
          <w:b w:val="0"/>
          <w:bCs w:val="0"/>
          <w:sz w:val="28"/>
          <w:szCs w:val="28"/>
        </w:rPr>
        <w:t xml:space="preserve"> însoțit</w:t>
      </w:r>
      <w:r w:rsidR="000039D4" w:rsidRPr="00C9133D">
        <w:rPr>
          <w:rFonts w:ascii="Times New Roman" w:eastAsia="Calibri" w:hAnsi="Times New Roman"/>
          <w:b w:val="0"/>
          <w:bCs w:val="0"/>
          <w:sz w:val="28"/>
          <w:szCs w:val="28"/>
        </w:rPr>
        <w:t>e</w:t>
      </w:r>
      <w:r w:rsidRPr="00C9133D">
        <w:rPr>
          <w:rFonts w:ascii="Times New Roman" w:eastAsia="Calibri" w:hAnsi="Times New Roman"/>
          <w:b w:val="0"/>
          <w:bCs w:val="0"/>
          <w:sz w:val="28"/>
          <w:szCs w:val="28"/>
        </w:rPr>
        <w:t xml:space="preserve"> de documente justificative</w:t>
      </w:r>
      <w:r w:rsidR="005672D1" w:rsidRPr="00C9133D">
        <w:rPr>
          <w:rFonts w:ascii="Times New Roman" w:eastAsia="Calibri" w:hAnsi="Times New Roman"/>
          <w:b w:val="0"/>
          <w:bCs w:val="0"/>
          <w:sz w:val="28"/>
          <w:szCs w:val="28"/>
        </w:rPr>
        <w:t xml:space="preserve">, astfel cum </w:t>
      </w:r>
      <w:r w:rsidR="0094641A" w:rsidRPr="00C9133D">
        <w:rPr>
          <w:rFonts w:ascii="Times New Roman" w:eastAsia="Calibri" w:hAnsi="Times New Roman"/>
          <w:b w:val="0"/>
          <w:bCs w:val="0"/>
          <w:sz w:val="28"/>
          <w:szCs w:val="28"/>
        </w:rPr>
        <w:t>este</w:t>
      </w:r>
      <w:r w:rsidR="005672D1" w:rsidRPr="00C9133D">
        <w:rPr>
          <w:rFonts w:ascii="Times New Roman" w:eastAsia="Calibri" w:hAnsi="Times New Roman"/>
          <w:b w:val="0"/>
          <w:bCs w:val="0"/>
          <w:sz w:val="28"/>
          <w:szCs w:val="28"/>
        </w:rPr>
        <w:t xml:space="preserve"> prevăzut în Anexa nr. 3 a).</w:t>
      </w:r>
    </w:p>
    <w:p w14:paraId="205E0429" w14:textId="0891FD1F" w:rsidR="00604AD7" w:rsidRPr="00C9133D" w:rsidRDefault="00604AD7" w:rsidP="00604AD7">
      <w:pPr>
        <w:pStyle w:val="Head5-Subsect"/>
        <w:numPr>
          <w:ilvl w:val="0"/>
          <w:numId w:val="15"/>
        </w:numPr>
        <w:tabs>
          <w:tab w:val="clear" w:pos="502"/>
          <w:tab w:val="clear" w:pos="1080"/>
          <w:tab w:val="right" w:pos="9000"/>
        </w:tabs>
        <w:spacing w:before="0" w:after="0"/>
        <w:ind w:left="360"/>
        <w:rPr>
          <w:ins w:id="38" w:author="Georgia.Pariza" w:date="2023-07-20T11:16:00Z"/>
          <w:rFonts w:ascii="Times New Roman" w:eastAsia="Calibri" w:hAnsi="Times New Roman"/>
          <w:b w:val="0"/>
          <w:bCs w:val="0"/>
          <w:sz w:val="28"/>
          <w:szCs w:val="28"/>
          <w:rPrChange w:id="39" w:author="Georgia.Pariza" w:date="2023-07-20T11:16:00Z">
            <w:rPr>
              <w:ins w:id="40" w:author="Georgia.Pariza" w:date="2023-07-20T11:16:00Z"/>
              <w:rFonts w:ascii="Times New Roman" w:hAnsi="Times New Roman"/>
              <w:b w:val="0"/>
              <w:sz w:val="24"/>
            </w:rPr>
          </w:rPrChange>
        </w:rPr>
      </w:pPr>
      <w:r w:rsidRPr="00C9133D">
        <w:rPr>
          <w:rFonts w:ascii="Times New Roman" w:hAnsi="Times New Roman"/>
          <w:b w:val="0"/>
          <w:sz w:val="28"/>
          <w:szCs w:val="28"/>
        </w:rPr>
        <w:t>Plata cheltuielilor se realizează în baza  cererii de transfer întocmită de către Beneficiar, după încheierea procesului verbal de recepție a punerii în funcțiune a investiției, cu excepția cazului în care Beneficiarul a efectuat plăți în scopul proiectului, în intervalul cuprins între data depunerii Ofertei și intrarea în vigoare a prezentului Contract, situație în care</w:t>
      </w:r>
      <w:r w:rsidR="005D0E82" w:rsidRPr="00C9133D">
        <w:rPr>
          <w:rFonts w:ascii="Times New Roman" w:hAnsi="Times New Roman"/>
          <w:b w:val="0"/>
          <w:sz w:val="28"/>
          <w:szCs w:val="28"/>
        </w:rPr>
        <w:t xml:space="preserve">, </w:t>
      </w:r>
      <w:r w:rsidRPr="00C9133D">
        <w:rPr>
          <w:rFonts w:ascii="Times New Roman" w:hAnsi="Times New Roman"/>
          <w:b w:val="0"/>
          <w:sz w:val="28"/>
          <w:szCs w:val="28"/>
        </w:rPr>
        <w:t xml:space="preserve"> acesta transmite o cerere de transfer, în termen de maximum 15 zile lucrătoare de la intrarea în vigoare a prezentului Contract</w:t>
      </w:r>
      <w:r w:rsidR="005D0E82" w:rsidRPr="00C9133D">
        <w:rPr>
          <w:rFonts w:ascii="Times New Roman" w:hAnsi="Times New Roman"/>
          <w:b w:val="0"/>
          <w:sz w:val="28"/>
          <w:szCs w:val="28"/>
        </w:rPr>
        <w:t>, cu respectarea termenului asumat în Anexa nr. 2 a) - Graficul cererilor de transfer</w:t>
      </w:r>
      <w:r w:rsidRPr="00C9133D">
        <w:rPr>
          <w:rFonts w:ascii="Times New Roman" w:hAnsi="Times New Roman"/>
          <w:b w:val="0"/>
          <w:sz w:val="28"/>
          <w:szCs w:val="28"/>
        </w:rPr>
        <w:t>.</w:t>
      </w:r>
    </w:p>
    <w:p w14:paraId="165C002F" w14:textId="0549A3D2" w:rsidR="002E6924" w:rsidRPr="00C9133D" w:rsidRDefault="002E6924">
      <w:pPr>
        <w:numPr>
          <w:ilvl w:val="0"/>
          <w:numId w:val="15"/>
        </w:numPr>
        <w:tabs>
          <w:tab w:val="left" w:pos="450"/>
        </w:tabs>
        <w:ind w:left="360" w:right="5"/>
        <w:jc w:val="both"/>
        <w:rPr>
          <w:ins w:id="41" w:author="Georgia.Pariza" w:date="2023-07-20T11:16:00Z"/>
          <w:sz w:val="28"/>
          <w:szCs w:val="28"/>
        </w:rPr>
        <w:pPrChange w:id="42" w:author="Georgia.Pariza" w:date="2023-07-20T11:17:00Z">
          <w:pPr>
            <w:numPr>
              <w:numId w:val="38"/>
            </w:numPr>
            <w:tabs>
              <w:tab w:val="num" w:pos="0"/>
              <w:tab w:val="left" w:pos="360"/>
              <w:tab w:val="left" w:pos="450"/>
            </w:tabs>
            <w:ind w:left="360" w:right="5" w:hanging="360"/>
            <w:jc w:val="both"/>
          </w:pPr>
        </w:pPrChange>
      </w:pPr>
      <w:ins w:id="43" w:author="Georgia.Pariza" w:date="2023-07-20T11:16:00Z">
        <w:r w:rsidRPr="00C9133D">
          <w:rPr>
            <w:sz w:val="28"/>
            <w:szCs w:val="28"/>
          </w:rPr>
          <w:t xml:space="preserve">Beneficiarul poate solicita modificări în cadrul structurii </w:t>
        </w:r>
      </w:ins>
      <w:ins w:id="44" w:author="Georgia.Pariza" w:date="2023-07-20T11:18:00Z">
        <w:r w:rsidR="0034277C" w:rsidRPr="00C9133D">
          <w:rPr>
            <w:sz w:val="28"/>
            <w:szCs w:val="28"/>
          </w:rPr>
          <w:t>Bugetului prevăzut în Anexa nr. 1</w:t>
        </w:r>
      </w:ins>
      <w:ins w:id="45" w:author="Georgia.Pariza" w:date="2023-07-20T11:16:00Z">
        <w:r w:rsidRPr="00C9133D">
          <w:rPr>
            <w:sz w:val="28"/>
            <w:szCs w:val="28"/>
          </w:rPr>
          <w:t xml:space="preserve"> privind cheltuielile eligibile</w:t>
        </w:r>
      </w:ins>
      <w:ins w:id="46" w:author="Georgia.Pariza" w:date="2023-07-20T11:19:00Z">
        <w:r w:rsidR="000F6144" w:rsidRPr="00C9133D">
          <w:rPr>
            <w:sz w:val="28"/>
            <w:szCs w:val="28"/>
          </w:rPr>
          <w:t>. Ministerul Energiei</w:t>
        </w:r>
      </w:ins>
      <w:ins w:id="47" w:author="Georgia.Pariza" w:date="2023-07-20T11:16:00Z">
        <w:r w:rsidRPr="00C9133D">
          <w:rPr>
            <w:sz w:val="28"/>
            <w:szCs w:val="28"/>
          </w:rPr>
          <w:t xml:space="preserve"> le </w:t>
        </w:r>
      </w:ins>
      <w:ins w:id="48" w:author="Georgia.Pariza" w:date="2023-07-20T11:19:00Z">
        <w:r w:rsidR="000F6144" w:rsidRPr="00C9133D">
          <w:rPr>
            <w:sz w:val="28"/>
            <w:szCs w:val="28"/>
          </w:rPr>
          <w:t>va</w:t>
        </w:r>
      </w:ins>
      <w:ins w:id="49" w:author="Georgia.Pariza" w:date="2023-07-20T11:16:00Z">
        <w:r w:rsidRPr="00C9133D">
          <w:rPr>
            <w:sz w:val="28"/>
            <w:szCs w:val="28"/>
          </w:rPr>
          <w:t xml:space="preserve"> aproba </w:t>
        </w:r>
      </w:ins>
      <w:ins w:id="50" w:author="Georgia.Pariza" w:date="2023-07-20T11:19:00Z">
        <w:r w:rsidR="000F6144" w:rsidRPr="00C9133D">
          <w:rPr>
            <w:sz w:val="28"/>
            <w:szCs w:val="28"/>
          </w:rPr>
          <w:t>în condițiile în care</w:t>
        </w:r>
      </w:ins>
      <w:ins w:id="51" w:author="Georgia.Pariza" w:date="2023-07-20T11:16:00Z">
        <w:r w:rsidRPr="00C9133D">
          <w:rPr>
            <w:sz w:val="28"/>
            <w:szCs w:val="28"/>
          </w:rPr>
          <w:t xml:space="preserve"> acestea nu modifică obiectivul general al Proiectului, iar impactul financiar se limitează la transferul de maxim 10% din </w:t>
        </w:r>
      </w:ins>
      <w:ins w:id="52" w:author="Georgia.Pariza" w:date="2023-07-20T11:19:00Z">
        <w:r w:rsidR="000F6144" w:rsidRPr="00C9133D">
          <w:rPr>
            <w:sz w:val="28"/>
            <w:szCs w:val="28"/>
          </w:rPr>
          <w:t>sumele aferente</w:t>
        </w:r>
      </w:ins>
      <w:ins w:id="53" w:author="Georgia.Pariza" w:date="2023-07-20T11:16:00Z">
        <w:r w:rsidRPr="00C9133D">
          <w:rPr>
            <w:sz w:val="28"/>
            <w:szCs w:val="28"/>
          </w:rPr>
          <w:t xml:space="preserve"> categoriil</w:t>
        </w:r>
      </w:ins>
      <w:ins w:id="54" w:author="Georgia.Pariza" w:date="2023-07-20T11:19:00Z">
        <w:r w:rsidR="000F6144" w:rsidRPr="00C9133D">
          <w:rPr>
            <w:sz w:val="28"/>
            <w:szCs w:val="28"/>
          </w:rPr>
          <w:t>or</w:t>
        </w:r>
      </w:ins>
      <w:ins w:id="55" w:author="Georgia.Pariza" w:date="2023-07-20T11:16:00Z">
        <w:r w:rsidRPr="00C9133D">
          <w:rPr>
            <w:sz w:val="28"/>
            <w:szCs w:val="28"/>
          </w:rPr>
          <w:t xml:space="preserve"> de cheltuieli eligibile </w:t>
        </w:r>
      </w:ins>
      <w:ins w:id="56" w:author="Georgia.Pariza" w:date="2023-07-20T11:20:00Z">
        <w:r w:rsidR="000F6144" w:rsidRPr="00C9133D">
          <w:rPr>
            <w:sz w:val="28"/>
            <w:szCs w:val="28"/>
          </w:rPr>
          <w:t>către alte</w:t>
        </w:r>
      </w:ins>
      <w:ins w:id="57" w:author="Georgia.Pariza" w:date="2023-07-20T11:16:00Z">
        <w:r w:rsidRPr="00C9133D">
          <w:rPr>
            <w:sz w:val="28"/>
            <w:szCs w:val="28"/>
          </w:rPr>
          <w:t xml:space="preserve"> categorii de cheltuieli eligibile</w:t>
        </w:r>
      </w:ins>
      <w:ins w:id="58" w:author="Georgia.Pariza" w:date="2023-07-20T11:20:00Z">
        <w:r w:rsidR="000F6144" w:rsidRPr="00C9133D">
          <w:rPr>
            <w:sz w:val="28"/>
            <w:szCs w:val="28"/>
          </w:rPr>
          <w:t>,</w:t>
        </w:r>
      </w:ins>
      <w:ins w:id="59" w:author="Georgia.Pariza" w:date="2023-07-20T11:16:00Z">
        <w:r w:rsidRPr="00C9133D">
          <w:rPr>
            <w:sz w:val="28"/>
            <w:szCs w:val="28"/>
          </w:rPr>
          <w:t xml:space="preserve"> </w:t>
        </w:r>
      </w:ins>
      <w:ins w:id="60" w:author="Georgia.Pariza" w:date="2023-07-20T11:20:00Z">
        <w:r w:rsidR="000F6144" w:rsidRPr="00C9133D">
          <w:rPr>
            <w:sz w:val="28"/>
            <w:szCs w:val="28"/>
          </w:rPr>
          <w:t>astfelk cum sunt cuprinse în structura Bugetului</w:t>
        </w:r>
      </w:ins>
      <w:ins w:id="61" w:author="Georgia.Pariza" w:date="2023-07-20T11:16:00Z">
        <w:r w:rsidRPr="00C9133D">
          <w:rPr>
            <w:sz w:val="28"/>
            <w:szCs w:val="28"/>
          </w:rPr>
          <w:t xml:space="preserve">, fără a se modifica valoarea totală eligibilă a Proiectului. </w:t>
        </w:r>
      </w:ins>
    </w:p>
    <w:p w14:paraId="6D073A07" w14:textId="374E7D8E" w:rsidR="002E6924" w:rsidRPr="00C9133D" w:rsidRDefault="002E6924">
      <w:pPr>
        <w:tabs>
          <w:tab w:val="num" w:pos="180"/>
        </w:tabs>
        <w:ind w:left="360" w:right="-44" w:hanging="360"/>
        <w:jc w:val="both"/>
        <w:rPr>
          <w:b/>
          <w:bCs/>
          <w:sz w:val="28"/>
          <w:szCs w:val="28"/>
          <w:rPrChange w:id="62" w:author="Georgia.Pariza" w:date="2023-07-20T11:16:00Z">
            <w:rPr>
              <w:rFonts w:ascii="Times New Roman" w:eastAsia="Calibri" w:hAnsi="Times New Roman"/>
              <w:b w:val="0"/>
              <w:bCs w:val="0"/>
              <w:sz w:val="24"/>
            </w:rPr>
          </w:rPrChange>
        </w:rPr>
        <w:pPrChange w:id="63" w:author="Georgia.Pariza" w:date="2023-07-20T11:16:00Z">
          <w:pPr>
            <w:pStyle w:val="Head5-Subsect"/>
            <w:numPr>
              <w:ilvl w:val="0"/>
              <w:numId w:val="15"/>
            </w:numPr>
            <w:tabs>
              <w:tab w:val="clear" w:pos="360"/>
              <w:tab w:val="clear" w:pos="502"/>
              <w:tab w:val="clear" w:pos="1080"/>
              <w:tab w:val="right" w:pos="9000"/>
            </w:tabs>
            <w:spacing w:before="0" w:after="0"/>
            <w:ind w:left="360"/>
          </w:pPr>
        </w:pPrChange>
      </w:pPr>
      <w:ins w:id="64" w:author="Georgia.Pariza" w:date="2023-07-20T11:16:00Z">
        <w:r w:rsidRPr="00C9133D">
          <w:rPr>
            <w:sz w:val="28"/>
            <w:szCs w:val="28"/>
          </w:rPr>
          <w:t>(</w:t>
        </w:r>
      </w:ins>
      <w:ins w:id="65" w:author="Georgia.Pariza" w:date="2023-07-20T11:17:00Z">
        <w:r w:rsidRPr="00C9133D">
          <w:rPr>
            <w:sz w:val="28"/>
            <w:szCs w:val="28"/>
          </w:rPr>
          <w:t>4</w:t>
        </w:r>
      </w:ins>
      <w:ins w:id="66" w:author="Georgia.Pariza" w:date="2023-07-20T11:16:00Z">
        <w:r w:rsidRPr="00C9133D">
          <w:rPr>
            <w:sz w:val="28"/>
            <w:szCs w:val="28"/>
          </w:rPr>
          <w:t>) În cazul modificărilor prevăzute la alin. (</w:t>
        </w:r>
      </w:ins>
      <w:ins w:id="67" w:author="Georgia.Pariza" w:date="2023-07-20T11:21:00Z">
        <w:r w:rsidR="001B53E9" w:rsidRPr="00C9133D">
          <w:rPr>
            <w:sz w:val="28"/>
            <w:szCs w:val="28"/>
          </w:rPr>
          <w:t>3</w:t>
        </w:r>
      </w:ins>
      <w:ins w:id="68" w:author="Georgia.Pariza" w:date="2023-07-20T11:16:00Z">
        <w:r w:rsidRPr="00C9133D">
          <w:rPr>
            <w:sz w:val="28"/>
            <w:szCs w:val="28"/>
          </w:rPr>
          <w:t xml:space="preserve">), Beneficiarul are obligaţia de a notifica </w:t>
        </w:r>
      </w:ins>
      <w:ins w:id="69" w:author="Georgia.Pariza" w:date="2023-07-20T11:21:00Z">
        <w:r w:rsidR="001B53E9" w:rsidRPr="00C9133D">
          <w:rPr>
            <w:sz w:val="28"/>
            <w:szCs w:val="28"/>
          </w:rPr>
          <w:t>Ministerul Energiei</w:t>
        </w:r>
      </w:ins>
      <w:ins w:id="70" w:author="Georgia.Pariza" w:date="2023-07-20T11:16:00Z">
        <w:r w:rsidRPr="00C9133D">
          <w:rPr>
            <w:sz w:val="28"/>
            <w:szCs w:val="28"/>
          </w:rPr>
          <w:t xml:space="preserve"> propunerea de modificare cu cel puţin 5 zile înainte de data depunerii cererii de transfer </w:t>
        </w:r>
      </w:ins>
      <w:ins w:id="71" w:author="Georgia.Pariza" w:date="2023-07-20T11:21:00Z">
        <w:r w:rsidR="001B53E9" w:rsidRPr="00C9133D">
          <w:rPr>
            <w:sz w:val="28"/>
            <w:szCs w:val="28"/>
          </w:rPr>
          <w:t>vizată</w:t>
        </w:r>
      </w:ins>
      <w:ins w:id="72" w:author="Georgia.Pariza" w:date="2023-07-20T11:16:00Z">
        <w:r w:rsidRPr="00C9133D">
          <w:rPr>
            <w:sz w:val="28"/>
            <w:szCs w:val="28"/>
          </w:rPr>
          <w:t xml:space="preserve"> de modificarea în cauză, sub sancţiunea ne</w:t>
        </w:r>
      </w:ins>
      <w:ins w:id="73" w:author="Georgia.Pariza" w:date="2023-07-20T11:22:00Z">
        <w:r w:rsidR="001B53E9" w:rsidRPr="00C9133D">
          <w:rPr>
            <w:sz w:val="28"/>
            <w:szCs w:val="28"/>
          </w:rPr>
          <w:t>acceptării de către acesta a</w:t>
        </w:r>
      </w:ins>
      <w:ins w:id="74" w:author="Georgia.Pariza" w:date="2023-07-20T11:16:00Z">
        <w:r w:rsidRPr="00C9133D">
          <w:rPr>
            <w:sz w:val="28"/>
            <w:szCs w:val="28"/>
          </w:rPr>
          <w:t xml:space="preserve"> modificărilor </w:t>
        </w:r>
      </w:ins>
      <w:ins w:id="75" w:author="Georgia.Pariza" w:date="2023-07-20T11:22:00Z">
        <w:r w:rsidR="001B53E9" w:rsidRPr="00C9133D">
          <w:rPr>
            <w:sz w:val="28"/>
            <w:szCs w:val="28"/>
          </w:rPr>
          <w:t>solicitate</w:t>
        </w:r>
      </w:ins>
      <w:ins w:id="76" w:author="Georgia.Pariza" w:date="2023-07-20T11:16:00Z">
        <w:r w:rsidRPr="00C9133D">
          <w:rPr>
            <w:sz w:val="28"/>
            <w:szCs w:val="28"/>
          </w:rPr>
          <w:t>.</w:t>
        </w:r>
      </w:ins>
    </w:p>
    <w:p w14:paraId="03E7E725" w14:textId="51427E35" w:rsidR="00604AD7" w:rsidRPr="00C9133D" w:rsidRDefault="00604AD7" w:rsidP="006346B5">
      <w:pPr>
        <w:pStyle w:val="Head5-Subsect"/>
        <w:numPr>
          <w:ilvl w:val="0"/>
          <w:numId w:val="39"/>
        </w:numPr>
        <w:tabs>
          <w:tab w:val="clear" w:pos="502"/>
          <w:tab w:val="clear" w:pos="1080"/>
          <w:tab w:val="clear" w:pos="2880"/>
          <w:tab w:val="right" w:pos="9000"/>
        </w:tabs>
        <w:spacing w:before="0" w:after="0"/>
        <w:ind w:left="360"/>
        <w:rPr>
          <w:rFonts w:ascii="Times New Roman" w:eastAsia="Calibri" w:hAnsi="Times New Roman"/>
          <w:b w:val="0"/>
          <w:bCs w:val="0"/>
          <w:sz w:val="28"/>
          <w:szCs w:val="28"/>
        </w:rPr>
      </w:pPr>
      <w:r w:rsidRPr="00C9133D">
        <w:rPr>
          <w:rFonts w:ascii="Times New Roman" w:eastAsia="Calibri" w:hAnsi="Times New Roman"/>
          <w:b w:val="0"/>
          <w:bCs w:val="0"/>
          <w:sz w:val="28"/>
          <w:szCs w:val="28"/>
        </w:rPr>
        <w:t>În măsura în care Beneficiarul efectuează plăți în valută în cadrul proiectului, acesta solicită prin cererile de transfer contravaloarea în lei la cursul Băncii Naționale a României, denumită în continuare BNR, din data întocmirii documentelor de plată în valută. Costurile aferente efectuării plăţilor în valută vor fi suportate de catre Beneficiar din bugetul propriu.</w:t>
      </w:r>
    </w:p>
    <w:p w14:paraId="588E5096" w14:textId="1D655F62" w:rsidR="007A309F" w:rsidRPr="00C9133D" w:rsidRDefault="001D2AA4" w:rsidP="006346B5">
      <w:pPr>
        <w:pStyle w:val="Head5-Subsect"/>
        <w:numPr>
          <w:ilvl w:val="0"/>
          <w:numId w:val="39"/>
        </w:numPr>
        <w:tabs>
          <w:tab w:val="clear" w:pos="502"/>
          <w:tab w:val="clear" w:pos="1080"/>
          <w:tab w:val="clear" w:pos="2880"/>
          <w:tab w:val="right" w:pos="9000"/>
        </w:tabs>
        <w:spacing w:before="0" w:after="0"/>
        <w:ind w:left="360"/>
        <w:rPr>
          <w:rFonts w:ascii="Times New Roman" w:eastAsia="Calibri" w:hAnsi="Times New Roman"/>
          <w:b w:val="0"/>
          <w:bCs w:val="0"/>
          <w:sz w:val="28"/>
          <w:szCs w:val="28"/>
        </w:rPr>
      </w:pPr>
      <w:bookmarkStart w:id="77" w:name="_Hlk133429930"/>
      <w:r w:rsidRPr="00C9133D">
        <w:rPr>
          <w:rFonts w:ascii="Times New Roman" w:eastAsia="Calibri" w:hAnsi="Times New Roman"/>
          <w:b w:val="0"/>
          <w:bCs w:val="0"/>
          <w:sz w:val="28"/>
          <w:szCs w:val="28"/>
        </w:rPr>
        <w:lastRenderedPageBreak/>
        <w:t>Cheltuielile cuprinse în cerer</w:t>
      </w:r>
      <w:r w:rsidR="000039D4" w:rsidRPr="00C9133D">
        <w:rPr>
          <w:rFonts w:ascii="Times New Roman" w:eastAsia="Calibri" w:hAnsi="Times New Roman"/>
          <w:b w:val="0"/>
          <w:bCs w:val="0"/>
          <w:sz w:val="28"/>
          <w:szCs w:val="28"/>
        </w:rPr>
        <w:t>ile</w:t>
      </w:r>
      <w:r w:rsidRPr="00C9133D">
        <w:rPr>
          <w:rFonts w:ascii="Times New Roman" w:eastAsia="Calibri" w:hAnsi="Times New Roman"/>
          <w:b w:val="0"/>
          <w:bCs w:val="0"/>
          <w:sz w:val="28"/>
          <w:szCs w:val="28"/>
        </w:rPr>
        <w:t xml:space="preserve"> </w:t>
      </w:r>
      <w:r w:rsidR="00203717" w:rsidRPr="00C9133D">
        <w:rPr>
          <w:rFonts w:ascii="Times New Roman" w:eastAsia="Calibri" w:hAnsi="Times New Roman"/>
          <w:b w:val="0"/>
          <w:bCs w:val="0"/>
          <w:sz w:val="28"/>
          <w:szCs w:val="28"/>
        </w:rPr>
        <w:t xml:space="preserve">de transfer </w:t>
      </w:r>
      <w:r w:rsidRPr="00C9133D">
        <w:rPr>
          <w:rFonts w:ascii="Times New Roman" w:eastAsia="Calibri" w:hAnsi="Times New Roman"/>
          <w:b w:val="0"/>
          <w:bCs w:val="0"/>
          <w:sz w:val="28"/>
          <w:szCs w:val="28"/>
        </w:rPr>
        <w:t>transmi</w:t>
      </w:r>
      <w:r w:rsidR="000039D4" w:rsidRPr="00C9133D">
        <w:rPr>
          <w:rFonts w:ascii="Times New Roman" w:eastAsia="Calibri" w:hAnsi="Times New Roman"/>
          <w:b w:val="0"/>
          <w:bCs w:val="0"/>
          <w:sz w:val="28"/>
          <w:szCs w:val="28"/>
        </w:rPr>
        <w:t>se</w:t>
      </w:r>
      <w:r w:rsidRPr="00C9133D">
        <w:rPr>
          <w:rFonts w:ascii="Times New Roman" w:eastAsia="Calibri" w:hAnsi="Times New Roman"/>
          <w:b w:val="0"/>
          <w:bCs w:val="0"/>
          <w:sz w:val="28"/>
          <w:szCs w:val="28"/>
        </w:rPr>
        <w:t xml:space="preserve"> de către Beneficiar se vor autoriza în termen de 10 zile lucrătoare </w:t>
      </w:r>
      <w:r w:rsidR="00203717" w:rsidRPr="00C9133D">
        <w:rPr>
          <w:rFonts w:ascii="Times New Roman" w:eastAsia="Calibri" w:hAnsi="Times New Roman"/>
          <w:b w:val="0"/>
          <w:bCs w:val="0"/>
          <w:sz w:val="28"/>
          <w:szCs w:val="28"/>
        </w:rPr>
        <w:t xml:space="preserve">de la data depunerii </w:t>
      </w:r>
      <w:r w:rsidR="004F0CB9" w:rsidRPr="00C9133D">
        <w:rPr>
          <w:rFonts w:ascii="Times New Roman" w:eastAsia="Calibri" w:hAnsi="Times New Roman"/>
          <w:b w:val="0"/>
          <w:bCs w:val="0"/>
          <w:sz w:val="28"/>
          <w:szCs w:val="28"/>
        </w:rPr>
        <w:t>acest</w:t>
      </w:r>
      <w:r w:rsidR="000039D4" w:rsidRPr="00C9133D">
        <w:rPr>
          <w:rFonts w:ascii="Times New Roman" w:eastAsia="Calibri" w:hAnsi="Times New Roman"/>
          <w:b w:val="0"/>
          <w:bCs w:val="0"/>
          <w:sz w:val="28"/>
          <w:szCs w:val="28"/>
        </w:rPr>
        <w:t>ora</w:t>
      </w:r>
      <w:r w:rsidR="00203717" w:rsidRPr="00C9133D">
        <w:rPr>
          <w:rFonts w:ascii="Times New Roman" w:eastAsia="Calibri" w:hAnsi="Times New Roman"/>
          <w:b w:val="0"/>
          <w:bCs w:val="0"/>
          <w:sz w:val="28"/>
          <w:szCs w:val="28"/>
        </w:rPr>
        <w:t xml:space="preserve"> </w:t>
      </w:r>
      <w:r w:rsidRPr="00C9133D">
        <w:rPr>
          <w:rFonts w:ascii="Times New Roman" w:eastAsia="Calibri" w:hAnsi="Times New Roman"/>
          <w:b w:val="0"/>
          <w:bCs w:val="0"/>
          <w:sz w:val="28"/>
          <w:szCs w:val="28"/>
        </w:rPr>
        <w:t>și</w:t>
      </w:r>
      <w:r w:rsidR="00203717" w:rsidRPr="00C9133D">
        <w:rPr>
          <w:rFonts w:ascii="Times New Roman" w:eastAsia="Calibri" w:hAnsi="Times New Roman"/>
          <w:b w:val="0"/>
          <w:bCs w:val="0"/>
          <w:sz w:val="28"/>
          <w:szCs w:val="28"/>
        </w:rPr>
        <w:t>,</w:t>
      </w:r>
      <w:r w:rsidRPr="00C9133D">
        <w:rPr>
          <w:rFonts w:ascii="Times New Roman" w:eastAsia="Calibri" w:hAnsi="Times New Roman"/>
          <w:b w:val="0"/>
          <w:bCs w:val="0"/>
          <w:sz w:val="28"/>
          <w:szCs w:val="28"/>
        </w:rPr>
        <w:t xml:space="preserve"> ulterior</w:t>
      </w:r>
      <w:r w:rsidR="00203717" w:rsidRPr="00C9133D">
        <w:rPr>
          <w:rFonts w:ascii="Times New Roman" w:eastAsia="Calibri" w:hAnsi="Times New Roman"/>
          <w:b w:val="0"/>
          <w:bCs w:val="0"/>
          <w:sz w:val="28"/>
          <w:szCs w:val="28"/>
        </w:rPr>
        <w:t>,</w:t>
      </w:r>
      <w:r w:rsidRPr="00C9133D">
        <w:rPr>
          <w:rFonts w:ascii="Times New Roman" w:eastAsia="Calibri" w:hAnsi="Times New Roman"/>
          <w:b w:val="0"/>
          <w:bCs w:val="0"/>
          <w:sz w:val="28"/>
          <w:szCs w:val="28"/>
        </w:rPr>
        <w:t xml:space="preserve"> se va efectua plata sumelor autorizate în termen de 5 zile lucrătoare de la aprobarea documentelor de către </w:t>
      </w:r>
      <w:r w:rsidR="00203717" w:rsidRPr="00C9133D">
        <w:rPr>
          <w:rFonts w:ascii="Times New Roman" w:eastAsia="Calibri" w:hAnsi="Times New Roman"/>
          <w:b w:val="0"/>
          <w:bCs w:val="0"/>
          <w:sz w:val="28"/>
          <w:szCs w:val="28"/>
        </w:rPr>
        <w:t>Ministerul Energiei</w:t>
      </w:r>
      <w:r w:rsidR="009B0CF1" w:rsidRPr="00C9133D">
        <w:rPr>
          <w:rFonts w:ascii="Times New Roman" w:eastAsia="Calibri" w:hAnsi="Times New Roman"/>
          <w:b w:val="0"/>
          <w:bCs w:val="0"/>
          <w:sz w:val="28"/>
          <w:szCs w:val="28"/>
        </w:rPr>
        <w:t>.</w:t>
      </w:r>
      <w:r w:rsidR="00AA127E" w:rsidRPr="00C9133D">
        <w:rPr>
          <w:rFonts w:ascii="Times New Roman" w:eastAsia="Calibri" w:hAnsi="Times New Roman"/>
          <w:b w:val="0"/>
          <w:bCs w:val="0"/>
          <w:sz w:val="28"/>
          <w:szCs w:val="28"/>
        </w:rPr>
        <w:t xml:space="preserve"> </w:t>
      </w:r>
      <w:bookmarkEnd w:id="77"/>
    </w:p>
    <w:p w14:paraId="598F2018" w14:textId="53196F23" w:rsidR="007A309F" w:rsidRPr="00C9133D" w:rsidRDefault="007A309F" w:rsidP="006346B5">
      <w:pPr>
        <w:pStyle w:val="Head5-Subsect"/>
        <w:numPr>
          <w:ilvl w:val="0"/>
          <w:numId w:val="39"/>
        </w:numPr>
        <w:tabs>
          <w:tab w:val="clear" w:pos="502"/>
          <w:tab w:val="clear" w:pos="1080"/>
          <w:tab w:val="clear" w:pos="2880"/>
          <w:tab w:val="right" w:pos="9000"/>
        </w:tabs>
        <w:spacing w:before="0" w:after="0"/>
        <w:ind w:left="360"/>
        <w:rPr>
          <w:rFonts w:ascii="Times New Roman" w:eastAsia="Calibri" w:hAnsi="Times New Roman"/>
          <w:b w:val="0"/>
          <w:bCs w:val="0"/>
          <w:sz w:val="28"/>
          <w:szCs w:val="28"/>
        </w:rPr>
      </w:pPr>
      <w:r w:rsidRPr="00C9133D">
        <w:rPr>
          <w:rFonts w:ascii="Times New Roman" w:eastAsia="Calibri" w:hAnsi="Times New Roman"/>
          <w:b w:val="0"/>
          <w:bCs w:val="0"/>
          <w:sz w:val="28"/>
          <w:szCs w:val="28"/>
        </w:rPr>
        <w:t xml:space="preserve">Pentru depunerea de către Beneficiar a unor documente adiţionale sau clarificări solicitate de Ministerul Energiei, termenul de 10 zile lucrătoare poate fi întrerupt fără ca perioadele de întrerupere cumulate să depăşească 10 zile lucrătoare. Beneficiarul are un termen de 5 zile lucrătoare pentru răspunsul la solicitarea de clarificări. Termenul de verificare se suspendă pe perioada cuprinsă între data transmiterii solicitării de clarificări și data primirii răspunsului de la </w:t>
      </w:r>
      <w:r w:rsidR="00F011B2" w:rsidRPr="00C9133D">
        <w:rPr>
          <w:rFonts w:ascii="Times New Roman" w:eastAsia="Calibri" w:hAnsi="Times New Roman"/>
          <w:b w:val="0"/>
          <w:bCs w:val="0"/>
          <w:sz w:val="28"/>
          <w:szCs w:val="28"/>
        </w:rPr>
        <w:t>B</w:t>
      </w:r>
      <w:r w:rsidRPr="00C9133D">
        <w:rPr>
          <w:rFonts w:ascii="Times New Roman" w:eastAsia="Calibri" w:hAnsi="Times New Roman"/>
          <w:b w:val="0"/>
          <w:bCs w:val="0"/>
          <w:sz w:val="28"/>
          <w:szCs w:val="28"/>
        </w:rPr>
        <w:t>eneficiar.</w:t>
      </w:r>
    </w:p>
    <w:p w14:paraId="2EC38DAF" w14:textId="53612DF6" w:rsidR="00E13CB1" w:rsidRPr="00C9133D" w:rsidRDefault="007A309F" w:rsidP="006346B5">
      <w:pPr>
        <w:pStyle w:val="Head5-Subsect"/>
        <w:numPr>
          <w:ilvl w:val="0"/>
          <w:numId w:val="39"/>
        </w:numPr>
        <w:tabs>
          <w:tab w:val="clear" w:pos="502"/>
          <w:tab w:val="clear" w:pos="1080"/>
          <w:tab w:val="clear" w:pos="2880"/>
          <w:tab w:val="right" w:pos="9000"/>
        </w:tabs>
        <w:spacing w:before="0" w:after="0"/>
        <w:ind w:left="360"/>
        <w:rPr>
          <w:rFonts w:ascii="Times New Roman" w:eastAsia="Calibri" w:hAnsi="Times New Roman"/>
          <w:b w:val="0"/>
          <w:bCs w:val="0"/>
          <w:sz w:val="28"/>
          <w:szCs w:val="28"/>
        </w:rPr>
      </w:pPr>
      <w:r w:rsidRPr="00C9133D">
        <w:rPr>
          <w:rFonts w:ascii="Times New Roman" w:eastAsia="Calibri" w:hAnsi="Times New Roman"/>
          <w:b w:val="0"/>
          <w:bCs w:val="0"/>
          <w:sz w:val="28"/>
          <w:szCs w:val="28"/>
        </w:rPr>
        <w:t xml:space="preserve">După efectuarea plăţii, Beneficiarul este notificat de către Ministerul Energiei, în termen de </w:t>
      </w:r>
      <w:r w:rsidR="001E7A3F" w:rsidRPr="00C9133D">
        <w:rPr>
          <w:rFonts w:ascii="Times New Roman" w:eastAsia="Calibri" w:hAnsi="Times New Roman"/>
          <w:b w:val="0"/>
          <w:bCs w:val="0"/>
          <w:sz w:val="28"/>
          <w:szCs w:val="28"/>
        </w:rPr>
        <w:t xml:space="preserve">maximum </w:t>
      </w:r>
      <w:r w:rsidRPr="00C9133D">
        <w:rPr>
          <w:rFonts w:ascii="Times New Roman" w:eastAsia="Calibri" w:hAnsi="Times New Roman"/>
          <w:b w:val="0"/>
          <w:bCs w:val="0"/>
          <w:sz w:val="28"/>
          <w:szCs w:val="28"/>
        </w:rPr>
        <w:t xml:space="preserve">3 zile lucrătoare de la efectuarea plății cu privire la sumele declarate eligibile, valoarea cheltuielilor neeligibile, precum și motivele care au condus la invalidarea acestora, dacă este cazul, suma autorizată la plată și posibilitatea </w:t>
      </w:r>
      <w:r w:rsidR="00294DF4" w:rsidRPr="00C9133D">
        <w:rPr>
          <w:rFonts w:ascii="Times New Roman" w:eastAsia="Calibri" w:hAnsi="Times New Roman"/>
          <w:b w:val="0"/>
          <w:bCs w:val="0"/>
          <w:sz w:val="28"/>
          <w:szCs w:val="28"/>
        </w:rPr>
        <w:t>de a formula contestatie</w:t>
      </w:r>
      <w:r w:rsidRPr="00C9133D">
        <w:rPr>
          <w:rFonts w:ascii="Times New Roman" w:eastAsia="Calibri" w:hAnsi="Times New Roman"/>
          <w:b w:val="0"/>
          <w:bCs w:val="0"/>
          <w:sz w:val="28"/>
          <w:szCs w:val="28"/>
        </w:rPr>
        <w:t xml:space="preserve"> în termen de 30 zile calendaristice de la data primirii notificării</w:t>
      </w:r>
      <w:r w:rsidR="00E13CB1" w:rsidRPr="00C9133D">
        <w:rPr>
          <w:rFonts w:ascii="Times New Roman" w:eastAsia="Calibri" w:hAnsi="Times New Roman"/>
          <w:b w:val="0"/>
          <w:bCs w:val="0"/>
          <w:sz w:val="28"/>
          <w:szCs w:val="28"/>
        </w:rPr>
        <w:t>.</w:t>
      </w:r>
    </w:p>
    <w:p w14:paraId="1F1F3F27" w14:textId="0B810FDD" w:rsidR="00E13CB1" w:rsidRPr="00C9133D" w:rsidRDefault="00E13CB1" w:rsidP="006346B5">
      <w:pPr>
        <w:pStyle w:val="Head5-Subsect"/>
        <w:numPr>
          <w:ilvl w:val="0"/>
          <w:numId w:val="39"/>
        </w:numPr>
        <w:tabs>
          <w:tab w:val="clear" w:pos="502"/>
          <w:tab w:val="clear" w:pos="1080"/>
          <w:tab w:val="clear" w:pos="2880"/>
          <w:tab w:val="right" w:pos="9000"/>
        </w:tabs>
        <w:spacing w:before="0" w:after="0"/>
        <w:ind w:left="360"/>
        <w:rPr>
          <w:rFonts w:ascii="Times New Roman" w:eastAsia="Calibri" w:hAnsi="Times New Roman"/>
          <w:b w:val="0"/>
          <w:bCs w:val="0"/>
          <w:sz w:val="28"/>
          <w:szCs w:val="28"/>
        </w:rPr>
      </w:pPr>
      <w:r w:rsidRPr="00C9133D">
        <w:rPr>
          <w:rFonts w:ascii="Times New Roman" w:eastAsia="Calibri" w:hAnsi="Times New Roman"/>
          <w:b w:val="0"/>
          <w:bCs w:val="0"/>
          <w:sz w:val="28"/>
          <w:szCs w:val="28"/>
        </w:rPr>
        <w:t>Suspendarea total</w:t>
      </w:r>
      <w:r w:rsidR="00340224" w:rsidRPr="00C9133D">
        <w:rPr>
          <w:rFonts w:ascii="Times New Roman" w:eastAsia="Calibri" w:hAnsi="Times New Roman"/>
          <w:b w:val="0"/>
          <w:bCs w:val="0"/>
          <w:sz w:val="28"/>
          <w:szCs w:val="28"/>
        </w:rPr>
        <w:t>ă</w:t>
      </w:r>
      <w:r w:rsidRPr="00C9133D">
        <w:rPr>
          <w:rFonts w:ascii="Times New Roman" w:eastAsia="Calibri" w:hAnsi="Times New Roman"/>
          <w:b w:val="0"/>
          <w:bCs w:val="0"/>
          <w:sz w:val="28"/>
          <w:szCs w:val="28"/>
        </w:rPr>
        <w:t>/par</w:t>
      </w:r>
      <w:r w:rsidR="00340224" w:rsidRPr="00C9133D">
        <w:rPr>
          <w:rFonts w:ascii="Times New Roman" w:eastAsia="Calibri" w:hAnsi="Times New Roman"/>
          <w:b w:val="0"/>
          <w:bCs w:val="0"/>
          <w:sz w:val="28"/>
          <w:szCs w:val="28"/>
        </w:rPr>
        <w:t>ț</w:t>
      </w:r>
      <w:r w:rsidRPr="00C9133D">
        <w:rPr>
          <w:rFonts w:ascii="Times New Roman" w:eastAsia="Calibri" w:hAnsi="Times New Roman"/>
          <w:b w:val="0"/>
          <w:bCs w:val="0"/>
          <w:sz w:val="28"/>
          <w:szCs w:val="28"/>
        </w:rPr>
        <w:t>ial</w:t>
      </w:r>
      <w:r w:rsidR="00340224" w:rsidRPr="00C9133D">
        <w:rPr>
          <w:rFonts w:ascii="Times New Roman" w:eastAsia="Calibri" w:hAnsi="Times New Roman"/>
          <w:b w:val="0"/>
          <w:bCs w:val="0"/>
          <w:sz w:val="28"/>
          <w:szCs w:val="28"/>
        </w:rPr>
        <w:t>ă</w:t>
      </w:r>
      <w:r w:rsidRPr="00C9133D">
        <w:rPr>
          <w:rFonts w:ascii="Times New Roman" w:eastAsia="Calibri" w:hAnsi="Times New Roman"/>
          <w:b w:val="0"/>
          <w:bCs w:val="0"/>
          <w:sz w:val="28"/>
          <w:szCs w:val="28"/>
        </w:rPr>
        <w:t xml:space="preserve"> a pl</w:t>
      </w:r>
      <w:r w:rsidR="00340224" w:rsidRPr="00C9133D">
        <w:rPr>
          <w:rFonts w:ascii="Times New Roman" w:eastAsia="Calibri" w:hAnsi="Times New Roman"/>
          <w:b w:val="0"/>
          <w:bCs w:val="0"/>
          <w:sz w:val="28"/>
          <w:szCs w:val="28"/>
        </w:rPr>
        <w:t>ăț</w:t>
      </w:r>
      <w:r w:rsidRPr="00C9133D">
        <w:rPr>
          <w:rFonts w:ascii="Times New Roman" w:eastAsia="Calibri" w:hAnsi="Times New Roman"/>
          <w:b w:val="0"/>
          <w:bCs w:val="0"/>
          <w:sz w:val="28"/>
          <w:szCs w:val="28"/>
        </w:rPr>
        <w:t>ilor p</w:t>
      </w:r>
      <w:r w:rsidR="00340224" w:rsidRPr="00C9133D">
        <w:rPr>
          <w:rFonts w:ascii="Times New Roman" w:eastAsia="Calibri" w:hAnsi="Times New Roman"/>
          <w:b w:val="0"/>
          <w:bCs w:val="0"/>
          <w:sz w:val="28"/>
          <w:szCs w:val="28"/>
        </w:rPr>
        <w:t>ână</w:t>
      </w:r>
      <w:r w:rsidRPr="00C9133D">
        <w:rPr>
          <w:rFonts w:ascii="Times New Roman" w:eastAsia="Calibri" w:hAnsi="Times New Roman"/>
          <w:b w:val="0"/>
          <w:bCs w:val="0"/>
          <w:sz w:val="28"/>
          <w:szCs w:val="28"/>
        </w:rPr>
        <w:t xml:space="preserve"> la data c</w:t>
      </w:r>
      <w:r w:rsidR="00340224" w:rsidRPr="00C9133D">
        <w:rPr>
          <w:rFonts w:ascii="Times New Roman" w:eastAsia="Calibri" w:hAnsi="Times New Roman"/>
          <w:b w:val="0"/>
          <w:bCs w:val="0"/>
          <w:sz w:val="28"/>
          <w:szCs w:val="28"/>
        </w:rPr>
        <w:t>â</w:t>
      </w:r>
      <w:r w:rsidRPr="00C9133D">
        <w:rPr>
          <w:rFonts w:ascii="Times New Roman" w:eastAsia="Calibri" w:hAnsi="Times New Roman"/>
          <w:b w:val="0"/>
          <w:bCs w:val="0"/>
          <w:sz w:val="28"/>
          <w:szCs w:val="28"/>
        </w:rPr>
        <w:t>nd problemele constatate sunt remediate poate fi efectuat</w:t>
      </w:r>
      <w:r w:rsidR="00340224" w:rsidRPr="00C9133D">
        <w:rPr>
          <w:rFonts w:ascii="Times New Roman" w:eastAsia="Calibri" w:hAnsi="Times New Roman"/>
          <w:b w:val="0"/>
          <w:bCs w:val="0"/>
          <w:sz w:val="28"/>
          <w:szCs w:val="28"/>
        </w:rPr>
        <w:t>ă</w:t>
      </w:r>
      <w:r w:rsidRPr="00C9133D">
        <w:rPr>
          <w:rFonts w:ascii="Times New Roman" w:eastAsia="Calibri" w:hAnsi="Times New Roman"/>
          <w:b w:val="0"/>
          <w:bCs w:val="0"/>
          <w:sz w:val="28"/>
          <w:szCs w:val="28"/>
        </w:rPr>
        <w:t xml:space="preserve"> de </w:t>
      </w:r>
      <w:r w:rsidR="00340224" w:rsidRPr="00C9133D">
        <w:rPr>
          <w:rFonts w:ascii="Times New Roman" w:eastAsia="Calibri" w:hAnsi="Times New Roman"/>
          <w:b w:val="0"/>
          <w:bCs w:val="0"/>
          <w:sz w:val="28"/>
          <w:szCs w:val="28"/>
        </w:rPr>
        <w:t xml:space="preserve">către </w:t>
      </w:r>
      <w:r w:rsidRPr="00C9133D">
        <w:rPr>
          <w:rFonts w:ascii="Times New Roman" w:eastAsia="Calibri" w:hAnsi="Times New Roman"/>
          <w:b w:val="0"/>
          <w:bCs w:val="0"/>
          <w:sz w:val="28"/>
          <w:szCs w:val="28"/>
        </w:rPr>
        <w:t xml:space="preserve">Ministerul Energiei, în următoarele cazuri: </w:t>
      </w:r>
    </w:p>
    <w:p w14:paraId="736BCB88" w14:textId="096C03C4" w:rsidR="00604AD7" w:rsidRPr="00C9133D" w:rsidRDefault="00E13CB1" w:rsidP="00604AD7">
      <w:pPr>
        <w:pStyle w:val="ListParagraph"/>
        <w:numPr>
          <w:ilvl w:val="0"/>
          <w:numId w:val="34"/>
        </w:numPr>
        <w:autoSpaceDE w:val="0"/>
        <w:autoSpaceDN w:val="0"/>
        <w:adjustRightInd w:val="0"/>
        <w:jc w:val="both"/>
        <w:rPr>
          <w:bCs/>
          <w:sz w:val="28"/>
          <w:szCs w:val="28"/>
          <w:lang w:eastAsia="x-none"/>
        </w:rPr>
      </w:pPr>
      <w:r w:rsidRPr="00C9133D">
        <w:rPr>
          <w:bCs/>
          <w:sz w:val="28"/>
          <w:szCs w:val="28"/>
          <w:lang w:eastAsia="x-none"/>
        </w:rPr>
        <w:t>Beneficiarul, fără o justificare aprobată în prealabil de c</w:t>
      </w:r>
      <w:r w:rsidR="00340224" w:rsidRPr="00C9133D">
        <w:rPr>
          <w:bCs/>
          <w:sz w:val="28"/>
          <w:szCs w:val="28"/>
          <w:lang w:eastAsia="x-none"/>
        </w:rPr>
        <w:t>ă</w:t>
      </w:r>
      <w:r w:rsidRPr="00C9133D">
        <w:rPr>
          <w:bCs/>
          <w:sz w:val="28"/>
          <w:szCs w:val="28"/>
          <w:lang w:eastAsia="x-none"/>
        </w:rPr>
        <w:t xml:space="preserve">tre Ministerul Energiei, nu respectă prevederile </w:t>
      </w:r>
      <w:r w:rsidR="008C540E" w:rsidRPr="00C9133D">
        <w:rPr>
          <w:bCs/>
          <w:sz w:val="28"/>
          <w:szCs w:val="28"/>
          <w:lang w:eastAsia="x-none"/>
        </w:rPr>
        <w:t>Ofertei</w:t>
      </w:r>
      <w:r w:rsidR="00216838" w:rsidRPr="00C9133D">
        <w:rPr>
          <w:bCs/>
          <w:sz w:val="28"/>
          <w:szCs w:val="28"/>
          <w:lang w:eastAsia="x-none"/>
        </w:rPr>
        <w:t xml:space="preserve"> de finanțare sau instrucțiunile emise</w:t>
      </w:r>
      <w:r w:rsidRPr="00C9133D">
        <w:rPr>
          <w:bCs/>
          <w:sz w:val="28"/>
          <w:szCs w:val="28"/>
          <w:lang w:eastAsia="x-none"/>
        </w:rPr>
        <w:t xml:space="preserve"> în executarea contractului;</w:t>
      </w:r>
    </w:p>
    <w:p w14:paraId="552CAD86" w14:textId="77777777" w:rsidR="00604AD7" w:rsidRPr="00C9133D" w:rsidRDefault="00E13CB1" w:rsidP="00604AD7">
      <w:pPr>
        <w:pStyle w:val="ListParagraph"/>
        <w:numPr>
          <w:ilvl w:val="0"/>
          <w:numId w:val="34"/>
        </w:numPr>
        <w:autoSpaceDE w:val="0"/>
        <w:autoSpaceDN w:val="0"/>
        <w:adjustRightInd w:val="0"/>
        <w:jc w:val="both"/>
        <w:rPr>
          <w:bCs/>
          <w:sz w:val="28"/>
          <w:szCs w:val="28"/>
          <w:lang w:eastAsia="x-none"/>
        </w:rPr>
      </w:pPr>
      <w:r w:rsidRPr="00C9133D">
        <w:rPr>
          <w:bCs/>
          <w:sz w:val="28"/>
          <w:szCs w:val="28"/>
          <w:lang w:eastAsia="x-none"/>
        </w:rPr>
        <w:t>Beneficiarul nu prezintă raport</w:t>
      </w:r>
      <w:r w:rsidR="00340224" w:rsidRPr="00C9133D">
        <w:rPr>
          <w:bCs/>
          <w:sz w:val="28"/>
          <w:szCs w:val="28"/>
          <w:lang w:eastAsia="x-none"/>
        </w:rPr>
        <w:t>ă</w:t>
      </w:r>
      <w:r w:rsidRPr="00C9133D">
        <w:rPr>
          <w:bCs/>
          <w:sz w:val="28"/>
          <w:szCs w:val="28"/>
          <w:lang w:eastAsia="x-none"/>
        </w:rPr>
        <w:t>rile prevăzute în Contract precum și în situația în care aceste raportări nu conțin toate informațiile solicitate sau în cazul în care nu sunt implementate în termen măsurile cuprinse în actele normative cu impact asupra implementării Proiectului sau derulării Contractului;</w:t>
      </w:r>
    </w:p>
    <w:p w14:paraId="111715C9" w14:textId="50A1C2E0" w:rsidR="00E13CB1" w:rsidRPr="00C9133D" w:rsidRDefault="00E13CB1" w:rsidP="00604AD7">
      <w:pPr>
        <w:pStyle w:val="ListParagraph"/>
        <w:numPr>
          <w:ilvl w:val="0"/>
          <w:numId w:val="34"/>
        </w:numPr>
        <w:autoSpaceDE w:val="0"/>
        <w:autoSpaceDN w:val="0"/>
        <w:adjustRightInd w:val="0"/>
        <w:jc w:val="both"/>
        <w:rPr>
          <w:bCs/>
          <w:sz w:val="28"/>
          <w:szCs w:val="28"/>
          <w:lang w:eastAsia="x-none"/>
        </w:rPr>
      </w:pPr>
      <w:r w:rsidRPr="00C9133D">
        <w:rPr>
          <w:bCs/>
          <w:sz w:val="28"/>
          <w:szCs w:val="28"/>
          <w:lang w:eastAsia="x-none"/>
        </w:rPr>
        <w:t>când reprezentantul organismului european abilitat să efectueze verificări suplimentare în urma informațiilor primite cu privire la cheltuielile indicate ca eligibile, constată o neregulă care nu a fost corectată. În cazul în care Beneficiarul nu va lua toate m</w:t>
      </w:r>
      <w:r w:rsidR="00340224" w:rsidRPr="00C9133D">
        <w:rPr>
          <w:bCs/>
          <w:sz w:val="28"/>
          <w:szCs w:val="28"/>
          <w:lang w:eastAsia="x-none"/>
        </w:rPr>
        <w:t>ă</w:t>
      </w:r>
      <w:r w:rsidRPr="00C9133D">
        <w:rPr>
          <w:bCs/>
          <w:sz w:val="28"/>
          <w:szCs w:val="28"/>
          <w:lang w:eastAsia="x-none"/>
        </w:rPr>
        <w:t>surile necesare, C</w:t>
      </w:r>
      <w:r w:rsidR="008C2AB6" w:rsidRPr="00C9133D">
        <w:rPr>
          <w:bCs/>
          <w:sz w:val="28"/>
          <w:szCs w:val="28"/>
          <w:lang w:eastAsia="x-none"/>
        </w:rPr>
        <w:t xml:space="preserve">omisia </w:t>
      </w:r>
      <w:r w:rsidRPr="00C9133D">
        <w:rPr>
          <w:bCs/>
          <w:sz w:val="28"/>
          <w:szCs w:val="28"/>
          <w:lang w:eastAsia="x-none"/>
        </w:rPr>
        <w:t>E</w:t>
      </w:r>
      <w:r w:rsidR="008C2AB6" w:rsidRPr="00C9133D">
        <w:rPr>
          <w:bCs/>
          <w:sz w:val="28"/>
          <w:szCs w:val="28"/>
          <w:lang w:eastAsia="x-none"/>
        </w:rPr>
        <w:t>uropeană</w:t>
      </w:r>
      <w:r w:rsidRPr="00C9133D">
        <w:rPr>
          <w:bCs/>
          <w:sz w:val="28"/>
          <w:szCs w:val="28"/>
          <w:lang w:eastAsia="x-none"/>
        </w:rPr>
        <w:t xml:space="preserve"> poate decide anularea totală/parțială a contribuției europene</w:t>
      </w:r>
      <w:r w:rsidR="00340224" w:rsidRPr="00C9133D">
        <w:rPr>
          <w:bCs/>
          <w:sz w:val="28"/>
          <w:szCs w:val="28"/>
          <w:lang w:eastAsia="x-none"/>
        </w:rPr>
        <w:t>.</w:t>
      </w:r>
      <w:r w:rsidR="00340224" w:rsidRPr="00C9133D">
        <w:rPr>
          <w:sz w:val="28"/>
          <w:szCs w:val="28"/>
        </w:rPr>
        <w:t xml:space="preserve"> </w:t>
      </w:r>
      <w:r w:rsidR="00340224" w:rsidRPr="00C9133D">
        <w:rPr>
          <w:bCs/>
          <w:sz w:val="28"/>
          <w:szCs w:val="28"/>
          <w:lang w:eastAsia="x-none"/>
        </w:rPr>
        <w:t>Începând  cu data emiterii deciziei Comisiei Europene de anulare totală a contribuției europene, Ministerul Energiei va considera prezentul Contract ca fiind încetat de plin drept și îl va notifica pe Beneficiar, fără intervenția instanței de judecată și fără nici o formalitate prealabilă</w:t>
      </w:r>
      <w:r w:rsidR="00080824" w:rsidRPr="00C9133D">
        <w:rPr>
          <w:bCs/>
          <w:sz w:val="28"/>
          <w:szCs w:val="28"/>
          <w:lang w:eastAsia="x-none"/>
        </w:rPr>
        <w:t>;</w:t>
      </w:r>
    </w:p>
    <w:p w14:paraId="3E3B03AD" w14:textId="6B89055A" w:rsidR="00604AD7" w:rsidRPr="00C9133D" w:rsidRDefault="00604AD7" w:rsidP="00604AD7">
      <w:pPr>
        <w:pStyle w:val="ListParagraph"/>
        <w:numPr>
          <w:ilvl w:val="0"/>
          <w:numId w:val="34"/>
        </w:numPr>
        <w:autoSpaceDE w:val="0"/>
        <w:autoSpaceDN w:val="0"/>
        <w:adjustRightInd w:val="0"/>
        <w:jc w:val="both"/>
        <w:rPr>
          <w:bCs/>
          <w:sz w:val="28"/>
          <w:szCs w:val="28"/>
          <w:lang w:eastAsia="x-none"/>
        </w:rPr>
      </w:pPr>
      <w:r w:rsidRPr="00C9133D">
        <w:rPr>
          <w:sz w:val="28"/>
          <w:szCs w:val="28"/>
          <w:lang w:eastAsia="x-none"/>
        </w:rPr>
        <w:t>î</w:t>
      </w:r>
      <w:r w:rsidRPr="00C9133D">
        <w:rPr>
          <w:iCs/>
          <w:sz w:val="28"/>
          <w:szCs w:val="28"/>
        </w:rPr>
        <w:t>n cazul în care procurorul dispune trimiterea în judecată şi sesizează instanţa, până la rămânerea definitivă a hotărârii instanţei de judecată, situație în care</w:t>
      </w:r>
      <w:r w:rsidRPr="00C9133D">
        <w:rPr>
          <w:sz w:val="28"/>
          <w:szCs w:val="28"/>
        </w:rPr>
        <w:t xml:space="preserve"> se </w:t>
      </w:r>
      <w:r w:rsidRPr="00C9133D">
        <w:rPr>
          <w:iCs/>
          <w:sz w:val="28"/>
          <w:szCs w:val="28"/>
        </w:rPr>
        <w:t>suspendă plata tuturor sumelor solicitate de Beneficiar aferente contractului economic pentru care a fost formulată sesizarea.</w:t>
      </w:r>
    </w:p>
    <w:p w14:paraId="34682322" w14:textId="64052305" w:rsidR="00604AD7" w:rsidRPr="00C9133D" w:rsidRDefault="00604AD7" w:rsidP="00604AD7">
      <w:pPr>
        <w:pStyle w:val="ListParagraph"/>
        <w:numPr>
          <w:ilvl w:val="0"/>
          <w:numId w:val="34"/>
        </w:numPr>
        <w:autoSpaceDE w:val="0"/>
        <w:autoSpaceDN w:val="0"/>
        <w:adjustRightInd w:val="0"/>
        <w:jc w:val="both"/>
        <w:rPr>
          <w:bCs/>
          <w:sz w:val="28"/>
          <w:szCs w:val="28"/>
          <w:lang w:eastAsia="x-none"/>
        </w:rPr>
      </w:pPr>
      <w:r w:rsidRPr="00C9133D">
        <w:rPr>
          <w:iCs/>
          <w:sz w:val="28"/>
          <w:szCs w:val="28"/>
        </w:rPr>
        <w:t>în cazul sesizării unei nereguli grave pentru care s-a pus în mișcare acțiunea penală, se suspendă plata sumelor solicitate de Beneficiar aferente contractului economic pentru care a fost formulată sesizarea, până la rămânerea definitivă a hotărârii instanţei de judecată.</w:t>
      </w:r>
    </w:p>
    <w:p w14:paraId="1AFD0627" w14:textId="0E84AB61" w:rsidR="00BD5B9D" w:rsidRPr="00C9133D" w:rsidRDefault="00BD5B9D" w:rsidP="00604AD7">
      <w:pPr>
        <w:pStyle w:val="Head5-Subsect"/>
        <w:numPr>
          <w:ilvl w:val="0"/>
          <w:numId w:val="0"/>
        </w:numPr>
        <w:tabs>
          <w:tab w:val="clear" w:pos="502"/>
          <w:tab w:val="clear" w:pos="1080"/>
          <w:tab w:val="right" w:pos="9000"/>
        </w:tabs>
        <w:spacing w:before="0" w:after="0"/>
        <w:ind w:left="1080" w:hanging="360"/>
        <w:rPr>
          <w:rFonts w:ascii="Times New Roman" w:hAnsi="Times New Roman"/>
          <w:b w:val="0"/>
          <w:iCs/>
          <w:sz w:val="28"/>
          <w:szCs w:val="28"/>
        </w:rPr>
      </w:pPr>
    </w:p>
    <w:bookmarkEnd w:id="37"/>
    <w:p w14:paraId="6760CDE5" w14:textId="77777777" w:rsidR="00E34599" w:rsidRPr="00C9133D" w:rsidRDefault="00E34599" w:rsidP="00AA2092">
      <w:pPr>
        <w:pStyle w:val="Heading2"/>
        <w:rPr>
          <w:sz w:val="28"/>
          <w:szCs w:val="28"/>
          <w:lang w:val="ro-RO"/>
        </w:rPr>
      </w:pPr>
    </w:p>
    <w:p w14:paraId="765E78DD" w14:textId="6B4C8A4B" w:rsidR="00AA2092" w:rsidRPr="00C9133D" w:rsidRDefault="00AA2092" w:rsidP="00AA2092">
      <w:pPr>
        <w:pStyle w:val="Heading2"/>
        <w:rPr>
          <w:sz w:val="28"/>
          <w:szCs w:val="28"/>
          <w:lang w:val="ro-RO"/>
        </w:rPr>
      </w:pPr>
      <w:r w:rsidRPr="00C9133D">
        <w:rPr>
          <w:sz w:val="28"/>
          <w:szCs w:val="28"/>
          <w:lang w:val="ro-RO"/>
        </w:rPr>
        <w:t xml:space="preserve">Articolul </w:t>
      </w:r>
      <w:r w:rsidR="004A3C75" w:rsidRPr="00C9133D">
        <w:rPr>
          <w:sz w:val="28"/>
          <w:szCs w:val="28"/>
          <w:lang w:val="ro-RO"/>
        </w:rPr>
        <w:t>8</w:t>
      </w:r>
      <w:r w:rsidR="00720CE2" w:rsidRPr="00C9133D">
        <w:rPr>
          <w:sz w:val="28"/>
          <w:szCs w:val="28"/>
          <w:lang w:val="ro-RO"/>
        </w:rPr>
        <w:t xml:space="preserve"> </w:t>
      </w:r>
      <w:r w:rsidR="00C038C6" w:rsidRPr="00C9133D">
        <w:rPr>
          <w:sz w:val="28"/>
          <w:szCs w:val="28"/>
          <w:lang w:val="ro-RO"/>
        </w:rPr>
        <w:t>–</w:t>
      </w:r>
      <w:r w:rsidR="0008157E" w:rsidRPr="00C9133D">
        <w:rPr>
          <w:sz w:val="28"/>
          <w:szCs w:val="28"/>
          <w:lang w:val="ro-RO"/>
        </w:rPr>
        <w:t xml:space="preserve"> Mecanismul</w:t>
      </w:r>
      <w:r w:rsidR="00C038C6" w:rsidRPr="00C9133D">
        <w:rPr>
          <w:sz w:val="28"/>
          <w:szCs w:val="28"/>
          <w:lang w:val="ro-RO"/>
        </w:rPr>
        <w:t xml:space="preserve"> aferent</w:t>
      </w:r>
      <w:r w:rsidR="0008157E" w:rsidRPr="00C9133D">
        <w:rPr>
          <w:sz w:val="28"/>
          <w:szCs w:val="28"/>
          <w:lang w:val="ro-RO"/>
        </w:rPr>
        <w:t xml:space="preserve"> cereri</w:t>
      </w:r>
      <w:r w:rsidR="000039D4" w:rsidRPr="00C9133D">
        <w:rPr>
          <w:sz w:val="28"/>
          <w:szCs w:val="28"/>
          <w:lang w:val="ro-RO"/>
        </w:rPr>
        <w:t>lor</w:t>
      </w:r>
      <w:r w:rsidR="0008157E" w:rsidRPr="00C9133D">
        <w:rPr>
          <w:sz w:val="28"/>
          <w:szCs w:val="28"/>
          <w:lang w:val="ro-RO"/>
        </w:rPr>
        <w:t xml:space="preserve"> de </w:t>
      </w:r>
      <w:r w:rsidR="00E23F14" w:rsidRPr="00C9133D">
        <w:rPr>
          <w:sz w:val="28"/>
          <w:szCs w:val="28"/>
          <w:lang w:val="ro-RO"/>
        </w:rPr>
        <w:t>transfer</w:t>
      </w:r>
    </w:p>
    <w:p w14:paraId="2A602031" w14:textId="77777777" w:rsidR="00713525" w:rsidRPr="00C9133D" w:rsidRDefault="00713525" w:rsidP="00713525">
      <w:pPr>
        <w:rPr>
          <w:sz w:val="28"/>
          <w:szCs w:val="28"/>
        </w:rPr>
      </w:pPr>
    </w:p>
    <w:p w14:paraId="19DD810E" w14:textId="50F0B5B4" w:rsidR="00713525" w:rsidRPr="00C9133D" w:rsidRDefault="00713525" w:rsidP="007D75F3">
      <w:pPr>
        <w:numPr>
          <w:ilvl w:val="0"/>
          <w:numId w:val="13"/>
        </w:numPr>
        <w:suppressAutoHyphens/>
        <w:ind w:left="426" w:hanging="426"/>
        <w:jc w:val="both"/>
        <w:rPr>
          <w:sz w:val="28"/>
          <w:szCs w:val="28"/>
        </w:rPr>
      </w:pPr>
      <w:r w:rsidRPr="00C9133D">
        <w:rPr>
          <w:sz w:val="28"/>
          <w:szCs w:val="28"/>
        </w:rPr>
        <w:lastRenderedPageBreak/>
        <w:t>Cerer</w:t>
      </w:r>
      <w:r w:rsidR="000039D4" w:rsidRPr="00C9133D">
        <w:rPr>
          <w:sz w:val="28"/>
          <w:szCs w:val="28"/>
        </w:rPr>
        <w:t>ile</w:t>
      </w:r>
      <w:r w:rsidRPr="00C9133D">
        <w:rPr>
          <w:sz w:val="28"/>
          <w:szCs w:val="28"/>
        </w:rPr>
        <w:t xml:space="preserve"> de </w:t>
      </w:r>
      <w:r w:rsidR="00E23F14" w:rsidRPr="00C9133D">
        <w:rPr>
          <w:sz w:val="28"/>
          <w:szCs w:val="28"/>
        </w:rPr>
        <w:t>transfer</w:t>
      </w:r>
      <w:r w:rsidRPr="00C9133D">
        <w:rPr>
          <w:sz w:val="28"/>
          <w:szCs w:val="28"/>
        </w:rPr>
        <w:t xml:space="preserve"> a</w:t>
      </w:r>
      <w:r w:rsidR="000039D4" w:rsidRPr="00C9133D">
        <w:rPr>
          <w:sz w:val="28"/>
          <w:szCs w:val="28"/>
        </w:rPr>
        <w:t>u</w:t>
      </w:r>
      <w:r w:rsidRPr="00C9133D">
        <w:rPr>
          <w:sz w:val="28"/>
          <w:szCs w:val="28"/>
        </w:rPr>
        <w:t xml:space="preserve"> ca justificare existența unor angajamente de plată</w:t>
      </w:r>
      <w:r w:rsidR="0050473A" w:rsidRPr="00C9133D">
        <w:rPr>
          <w:sz w:val="28"/>
          <w:szCs w:val="28"/>
        </w:rPr>
        <w:t xml:space="preserve">, </w:t>
      </w:r>
      <w:r w:rsidR="00D42CFA" w:rsidRPr="00C9133D">
        <w:rPr>
          <w:sz w:val="28"/>
          <w:szCs w:val="28"/>
        </w:rPr>
        <w:t>constând în facturi.</w:t>
      </w:r>
      <w:r w:rsidR="0050473A" w:rsidRPr="00C9133D">
        <w:rPr>
          <w:sz w:val="28"/>
          <w:szCs w:val="28"/>
        </w:rPr>
        <w:t xml:space="preserve"> Beneficiarul justifică sumele cuprinse în cerer</w:t>
      </w:r>
      <w:r w:rsidR="000039D4" w:rsidRPr="00C9133D">
        <w:rPr>
          <w:sz w:val="28"/>
          <w:szCs w:val="28"/>
        </w:rPr>
        <w:t>ile</w:t>
      </w:r>
      <w:r w:rsidR="0050473A" w:rsidRPr="00C9133D">
        <w:rPr>
          <w:sz w:val="28"/>
          <w:szCs w:val="28"/>
        </w:rPr>
        <w:t xml:space="preserve"> de transfer prin documente aferente cheltuielilor eligibile realizate cu respectarea termenelor asumate prin prezentul </w:t>
      </w:r>
      <w:r w:rsidR="00F011B2" w:rsidRPr="00C9133D">
        <w:rPr>
          <w:sz w:val="28"/>
          <w:szCs w:val="28"/>
        </w:rPr>
        <w:t>C</w:t>
      </w:r>
      <w:r w:rsidR="0050473A" w:rsidRPr="00C9133D">
        <w:rPr>
          <w:sz w:val="28"/>
          <w:szCs w:val="28"/>
        </w:rPr>
        <w:t>ontract</w:t>
      </w:r>
      <w:r w:rsidR="006A213B" w:rsidRPr="00C9133D">
        <w:rPr>
          <w:sz w:val="28"/>
          <w:szCs w:val="28"/>
        </w:rPr>
        <w:t>.</w:t>
      </w:r>
    </w:p>
    <w:p w14:paraId="61ACAEBB" w14:textId="03E8F086" w:rsidR="00713525" w:rsidRPr="00C9133D" w:rsidRDefault="00713525" w:rsidP="007D75F3">
      <w:pPr>
        <w:numPr>
          <w:ilvl w:val="0"/>
          <w:numId w:val="13"/>
        </w:numPr>
        <w:suppressAutoHyphens/>
        <w:ind w:left="426" w:hanging="426"/>
        <w:jc w:val="both"/>
        <w:rPr>
          <w:sz w:val="28"/>
          <w:szCs w:val="28"/>
        </w:rPr>
      </w:pPr>
      <w:r w:rsidRPr="00C9133D">
        <w:rPr>
          <w:sz w:val="28"/>
          <w:szCs w:val="28"/>
        </w:rPr>
        <w:t>Cerer</w:t>
      </w:r>
      <w:r w:rsidR="000039D4" w:rsidRPr="00C9133D">
        <w:rPr>
          <w:sz w:val="28"/>
          <w:szCs w:val="28"/>
        </w:rPr>
        <w:t>ile</w:t>
      </w:r>
      <w:r w:rsidRPr="00C9133D">
        <w:rPr>
          <w:sz w:val="28"/>
          <w:szCs w:val="28"/>
        </w:rPr>
        <w:t xml:space="preserve"> de </w:t>
      </w:r>
      <w:r w:rsidR="00911B2A" w:rsidRPr="00C9133D">
        <w:rPr>
          <w:sz w:val="28"/>
          <w:szCs w:val="28"/>
        </w:rPr>
        <w:t>transfer</w:t>
      </w:r>
      <w:r w:rsidRPr="00C9133D">
        <w:rPr>
          <w:sz w:val="28"/>
          <w:szCs w:val="28"/>
        </w:rPr>
        <w:t xml:space="preserve"> trebuie să fie însoţit</w:t>
      </w:r>
      <w:r w:rsidR="00F33323" w:rsidRPr="00C9133D">
        <w:rPr>
          <w:sz w:val="28"/>
          <w:szCs w:val="28"/>
        </w:rPr>
        <w:t>e</w:t>
      </w:r>
      <w:r w:rsidRPr="00C9133D">
        <w:rPr>
          <w:sz w:val="28"/>
          <w:szCs w:val="28"/>
        </w:rPr>
        <w:t xml:space="preserve"> de copii ale contractelor încheiate de </w:t>
      </w:r>
      <w:r w:rsidR="00D42CFA" w:rsidRPr="00C9133D">
        <w:rPr>
          <w:sz w:val="28"/>
          <w:szCs w:val="28"/>
        </w:rPr>
        <w:t>B</w:t>
      </w:r>
      <w:r w:rsidRPr="00C9133D">
        <w:rPr>
          <w:sz w:val="28"/>
          <w:szCs w:val="28"/>
        </w:rPr>
        <w:t>eneficiar, dacă acestea nu au fost transmise în prealabil.</w:t>
      </w:r>
    </w:p>
    <w:p w14:paraId="38B82210" w14:textId="170FADA2" w:rsidR="00713525" w:rsidRPr="00C9133D" w:rsidRDefault="00713525" w:rsidP="007D75F3">
      <w:pPr>
        <w:numPr>
          <w:ilvl w:val="0"/>
          <w:numId w:val="13"/>
        </w:numPr>
        <w:suppressAutoHyphens/>
        <w:ind w:left="426" w:hanging="426"/>
        <w:jc w:val="both"/>
        <w:rPr>
          <w:sz w:val="28"/>
          <w:szCs w:val="28"/>
        </w:rPr>
      </w:pPr>
      <w:r w:rsidRPr="00C9133D">
        <w:rPr>
          <w:sz w:val="28"/>
          <w:szCs w:val="28"/>
        </w:rPr>
        <w:t xml:space="preserve">În termen de maximum </w:t>
      </w:r>
      <w:r w:rsidR="00EC3549" w:rsidRPr="00C9133D">
        <w:rPr>
          <w:sz w:val="28"/>
          <w:szCs w:val="28"/>
        </w:rPr>
        <w:t>1</w:t>
      </w:r>
      <w:r w:rsidRPr="00C9133D">
        <w:rPr>
          <w:sz w:val="28"/>
          <w:szCs w:val="28"/>
        </w:rPr>
        <w:t xml:space="preserve">0 de zile lucrătoare de la data depunerii de către </w:t>
      </w:r>
      <w:r w:rsidR="002B71EE" w:rsidRPr="00C9133D">
        <w:rPr>
          <w:sz w:val="28"/>
          <w:szCs w:val="28"/>
        </w:rPr>
        <w:t>B</w:t>
      </w:r>
      <w:r w:rsidRPr="00C9133D">
        <w:rPr>
          <w:sz w:val="28"/>
          <w:szCs w:val="28"/>
        </w:rPr>
        <w:t xml:space="preserve">eneficiar a cererii de </w:t>
      </w:r>
      <w:r w:rsidR="00911B2A" w:rsidRPr="00C9133D">
        <w:rPr>
          <w:sz w:val="28"/>
          <w:szCs w:val="28"/>
        </w:rPr>
        <w:t>transfer</w:t>
      </w:r>
      <w:r w:rsidRPr="00C9133D">
        <w:rPr>
          <w:sz w:val="28"/>
          <w:szCs w:val="28"/>
        </w:rPr>
        <w:t>, Ministerul Energiei efectuează verificarea corespunzătoare</w:t>
      </w:r>
      <w:r w:rsidR="004713AD" w:rsidRPr="00C9133D">
        <w:rPr>
          <w:sz w:val="28"/>
          <w:szCs w:val="28"/>
        </w:rPr>
        <w:t xml:space="preserve"> aprobării document</w:t>
      </w:r>
      <w:r w:rsidR="002B71EE" w:rsidRPr="00C9133D">
        <w:rPr>
          <w:sz w:val="28"/>
          <w:szCs w:val="28"/>
        </w:rPr>
        <w:t>elor</w:t>
      </w:r>
      <w:r w:rsidR="004713AD" w:rsidRPr="00C9133D">
        <w:rPr>
          <w:sz w:val="28"/>
          <w:szCs w:val="28"/>
        </w:rPr>
        <w:t xml:space="preserve"> în vederea plății</w:t>
      </w:r>
      <w:r w:rsidRPr="00C9133D">
        <w:rPr>
          <w:sz w:val="28"/>
          <w:szCs w:val="28"/>
        </w:rPr>
        <w:t xml:space="preserve">. </w:t>
      </w:r>
    </w:p>
    <w:p w14:paraId="597075A9" w14:textId="6BEE7512" w:rsidR="00EC3549" w:rsidRPr="00C9133D" w:rsidRDefault="00EC3549" w:rsidP="007D75F3">
      <w:pPr>
        <w:numPr>
          <w:ilvl w:val="0"/>
          <w:numId w:val="13"/>
        </w:numPr>
        <w:suppressAutoHyphens/>
        <w:ind w:left="426" w:hanging="426"/>
        <w:jc w:val="both"/>
        <w:rPr>
          <w:i/>
          <w:iCs/>
          <w:sz w:val="28"/>
          <w:szCs w:val="28"/>
        </w:rPr>
      </w:pPr>
      <w:r w:rsidRPr="00C9133D">
        <w:rPr>
          <w:sz w:val="28"/>
          <w:szCs w:val="28"/>
        </w:rPr>
        <w:t>După efectuarea verificăr</w:t>
      </w:r>
      <w:r w:rsidR="002B71EE" w:rsidRPr="00C9133D">
        <w:rPr>
          <w:sz w:val="28"/>
          <w:szCs w:val="28"/>
        </w:rPr>
        <w:t>ii</w:t>
      </w:r>
      <w:r w:rsidRPr="00C9133D">
        <w:rPr>
          <w:sz w:val="28"/>
          <w:szCs w:val="28"/>
        </w:rPr>
        <w:t xml:space="preserve">, </w:t>
      </w:r>
      <w:bookmarkStart w:id="78" w:name="_Hlk103786070"/>
      <w:r w:rsidR="00FD1482" w:rsidRPr="00C9133D">
        <w:rPr>
          <w:sz w:val="28"/>
          <w:szCs w:val="28"/>
        </w:rPr>
        <w:t xml:space="preserve">în cazul în care se confirmă corectitudinea documentelor verificate și </w:t>
      </w:r>
      <w:r w:rsidRPr="00C9133D">
        <w:rPr>
          <w:sz w:val="28"/>
          <w:szCs w:val="28"/>
        </w:rPr>
        <w:t xml:space="preserve">nu sunt necesare clarificări din partea Beneficiarului, Ministerul Energiei </w:t>
      </w:r>
      <w:r w:rsidR="002B71EE" w:rsidRPr="00C9133D">
        <w:rPr>
          <w:sz w:val="28"/>
          <w:szCs w:val="28"/>
        </w:rPr>
        <w:t>autorizează cheltuielile cuprinse în cererea de transfer</w:t>
      </w:r>
      <w:r w:rsidR="00B66BAF" w:rsidRPr="00C9133D">
        <w:rPr>
          <w:sz w:val="28"/>
          <w:szCs w:val="28"/>
        </w:rPr>
        <w:t xml:space="preserve">, prin emiterea unei Note de autorizare pe care o înregistrează în contabilitate, în baza art. 19 lit. c) din Normele metodologice aprobate prin Hotărârea Guvernului nr. 209/2022 </w:t>
      </w:r>
      <w:r w:rsidR="002B71EE" w:rsidRPr="00C9133D">
        <w:rPr>
          <w:sz w:val="28"/>
          <w:szCs w:val="28"/>
        </w:rPr>
        <w:t xml:space="preserve">şi efectuează plata sumelor autorizate în termen de 5 zile lucrătoare </w:t>
      </w:r>
      <w:r w:rsidR="00F24B53" w:rsidRPr="00C9133D">
        <w:rPr>
          <w:sz w:val="28"/>
          <w:szCs w:val="28"/>
        </w:rPr>
        <w:t>de la aprobarea</w:t>
      </w:r>
      <w:r w:rsidR="00F24B53" w:rsidRPr="00C9133D">
        <w:rPr>
          <w:strike/>
          <w:sz w:val="28"/>
          <w:szCs w:val="28"/>
        </w:rPr>
        <w:t xml:space="preserve"> </w:t>
      </w:r>
      <w:r w:rsidR="00F24B53" w:rsidRPr="00C9133D">
        <w:rPr>
          <w:sz w:val="28"/>
          <w:szCs w:val="28"/>
        </w:rPr>
        <w:t>documentelor</w:t>
      </w:r>
      <w:bookmarkEnd w:id="78"/>
      <w:r w:rsidR="00976291" w:rsidRPr="00C9133D">
        <w:rPr>
          <w:sz w:val="28"/>
          <w:szCs w:val="28"/>
        </w:rPr>
        <w:t xml:space="preserve"> </w:t>
      </w:r>
      <w:r w:rsidR="005B086B" w:rsidRPr="00C9133D">
        <w:rPr>
          <w:sz w:val="28"/>
          <w:szCs w:val="28"/>
        </w:rPr>
        <w:t>de către Ministerul Energiei</w:t>
      </w:r>
      <w:r w:rsidR="000864AA" w:rsidRPr="00C9133D">
        <w:rPr>
          <w:sz w:val="28"/>
          <w:szCs w:val="28"/>
        </w:rPr>
        <w:t>.</w:t>
      </w:r>
      <w:r w:rsidR="00B625B5" w:rsidRPr="00C9133D">
        <w:rPr>
          <w:sz w:val="28"/>
          <w:szCs w:val="28"/>
        </w:rPr>
        <w:t xml:space="preserve"> </w:t>
      </w:r>
    </w:p>
    <w:p w14:paraId="6AFBA087" w14:textId="5D9CF527" w:rsidR="00EC3549" w:rsidRPr="00C9133D" w:rsidRDefault="00EC3549" w:rsidP="007D75F3">
      <w:pPr>
        <w:numPr>
          <w:ilvl w:val="0"/>
          <w:numId w:val="13"/>
        </w:numPr>
        <w:suppressAutoHyphens/>
        <w:ind w:left="426" w:hanging="426"/>
        <w:jc w:val="both"/>
        <w:rPr>
          <w:i/>
          <w:iCs/>
          <w:sz w:val="28"/>
          <w:szCs w:val="28"/>
        </w:rPr>
      </w:pPr>
      <w:r w:rsidRPr="00C9133D">
        <w:rPr>
          <w:sz w:val="28"/>
          <w:szCs w:val="28"/>
        </w:rPr>
        <w:t xml:space="preserve">În termen de maximum </w:t>
      </w:r>
      <w:r w:rsidR="001E7A3F" w:rsidRPr="00C9133D">
        <w:rPr>
          <w:sz w:val="28"/>
          <w:szCs w:val="28"/>
        </w:rPr>
        <w:t xml:space="preserve">3 zile </w:t>
      </w:r>
      <w:r w:rsidR="009C2DC7" w:rsidRPr="00C9133D">
        <w:rPr>
          <w:sz w:val="28"/>
          <w:szCs w:val="28"/>
        </w:rPr>
        <w:t>lucrătoare</w:t>
      </w:r>
      <w:r w:rsidRPr="00C9133D">
        <w:rPr>
          <w:sz w:val="28"/>
          <w:szCs w:val="28"/>
        </w:rPr>
        <w:t xml:space="preserve"> de la transferul sumelor, Ministerul Energiei transmite Beneficiarului o notificare cu privire la sumele declarate eligibile, valoarea cheltuielilor neeligibile, precum și motivele care au condus la invalidarea acestora, dacă este cazul, suma autorizată la plată și posibilitatea </w:t>
      </w:r>
      <w:r w:rsidR="00E15B12" w:rsidRPr="00C9133D">
        <w:rPr>
          <w:sz w:val="28"/>
          <w:szCs w:val="28"/>
        </w:rPr>
        <w:t xml:space="preserve">de a formula contestație </w:t>
      </w:r>
      <w:r w:rsidRPr="00C9133D">
        <w:rPr>
          <w:sz w:val="28"/>
          <w:szCs w:val="28"/>
        </w:rPr>
        <w:t>în termen de 30 zile calendaristice de la data primirii notificării.</w:t>
      </w:r>
    </w:p>
    <w:p w14:paraId="19DDB9B9" w14:textId="385C9EB5" w:rsidR="00713525" w:rsidRPr="00C9133D" w:rsidRDefault="00713525" w:rsidP="007D75F3">
      <w:pPr>
        <w:numPr>
          <w:ilvl w:val="0"/>
          <w:numId w:val="13"/>
        </w:numPr>
        <w:suppressAutoHyphens/>
        <w:ind w:left="426" w:hanging="426"/>
        <w:jc w:val="both"/>
        <w:rPr>
          <w:sz w:val="28"/>
          <w:szCs w:val="28"/>
        </w:rPr>
      </w:pPr>
      <w:r w:rsidRPr="00C9133D">
        <w:rPr>
          <w:sz w:val="28"/>
          <w:szCs w:val="28"/>
        </w:rPr>
        <w:t xml:space="preserve">Pentru depunerea de către </w:t>
      </w:r>
      <w:r w:rsidR="00382A7E" w:rsidRPr="00C9133D">
        <w:rPr>
          <w:sz w:val="28"/>
          <w:szCs w:val="28"/>
        </w:rPr>
        <w:t>B</w:t>
      </w:r>
      <w:r w:rsidRPr="00C9133D">
        <w:rPr>
          <w:sz w:val="28"/>
          <w:szCs w:val="28"/>
        </w:rPr>
        <w:t xml:space="preserve">eneficiar a unor documente adiţionale sau clarificări  solicitate de Ministerul Energiei, termenul de </w:t>
      </w:r>
      <w:r w:rsidR="00EC3549" w:rsidRPr="00C9133D">
        <w:rPr>
          <w:sz w:val="28"/>
          <w:szCs w:val="28"/>
        </w:rPr>
        <w:t>1</w:t>
      </w:r>
      <w:r w:rsidRPr="00C9133D">
        <w:rPr>
          <w:sz w:val="28"/>
          <w:szCs w:val="28"/>
        </w:rPr>
        <w:t xml:space="preserve">0 de zile lucrătoare poate fi întrerupt fără ca perioadele de întrerupere cumulate să depăşească 10 zile lucrătoare. </w:t>
      </w:r>
    </w:p>
    <w:p w14:paraId="38A721EA" w14:textId="7A1596E3" w:rsidR="00713525" w:rsidRPr="00C9133D" w:rsidRDefault="00EC3549" w:rsidP="007D75F3">
      <w:pPr>
        <w:numPr>
          <w:ilvl w:val="0"/>
          <w:numId w:val="13"/>
        </w:numPr>
        <w:suppressAutoHyphens/>
        <w:ind w:left="426" w:hanging="426"/>
        <w:jc w:val="both"/>
        <w:rPr>
          <w:sz w:val="28"/>
          <w:szCs w:val="28"/>
        </w:rPr>
      </w:pPr>
      <w:r w:rsidRPr="00C9133D">
        <w:rPr>
          <w:sz w:val="28"/>
          <w:szCs w:val="28"/>
        </w:rPr>
        <w:t>În procesul de verificare a cererii de transfer</w:t>
      </w:r>
      <w:r w:rsidR="00F24B53" w:rsidRPr="00C9133D">
        <w:rPr>
          <w:sz w:val="28"/>
          <w:szCs w:val="28"/>
        </w:rPr>
        <w:t>,</w:t>
      </w:r>
      <w:r w:rsidRPr="00C9133D">
        <w:rPr>
          <w:sz w:val="28"/>
          <w:szCs w:val="28"/>
        </w:rPr>
        <w:t xml:space="preserve"> </w:t>
      </w:r>
      <w:r w:rsidR="00F24B53" w:rsidRPr="00C9133D">
        <w:rPr>
          <w:sz w:val="28"/>
          <w:szCs w:val="28"/>
        </w:rPr>
        <w:t>B</w:t>
      </w:r>
      <w:r w:rsidRPr="00C9133D">
        <w:rPr>
          <w:sz w:val="28"/>
          <w:szCs w:val="28"/>
        </w:rPr>
        <w:t>eneficiarul este obligat ca</w:t>
      </w:r>
      <w:r w:rsidR="00F24B53" w:rsidRPr="00C9133D">
        <w:rPr>
          <w:sz w:val="28"/>
          <w:szCs w:val="28"/>
        </w:rPr>
        <w:t>,</w:t>
      </w:r>
      <w:r w:rsidRPr="00C9133D">
        <w:rPr>
          <w:sz w:val="28"/>
          <w:szCs w:val="28"/>
        </w:rPr>
        <w:t xml:space="preserve"> în termen de 5 zile lucratoare</w:t>
      </w:r>
      <w:r w:rsidR="00F24B53" w:rsidRPr="00C9133D">
        <w:rPr>
          <w:sz w:val="28"/>
          <w:szCs w:val="28"/>
        </w:rPr>
        <w:t>,</w:t>
      </w:r>
      <w:r w:rsidRPr="00C9133D">
        <w:rPr>
          <w:sz w:val="28"/>
          <w:szCs w:val="28"/>
        </w:rPr>
        <w:t xml:space="preserve"> să răspundă oricărei clarificări solicitate de Ministerul Energiei. Până la primirea răspunsului din partea </w:t>
      </w:r>
      <w:r w:rsidR="00F24B53" w:rsidRPr="00C9133D">
        <w:rPr>
          <w:sz w:val="28"/>
          <w:szCs w:val="28"/>
        </w:rPr>
        <w:t>B</w:t>
      </w:r>
      <w:r w:rsidRPr="00C9133D">
        <w:rPr>
          <w:sz w:val="28"/>
          <w:szCs w:val="28"/>
        </w:rPr>
        <w:t xml:space="preserve">eneficiarului termenul de verificare a cererii se suspendă. Nedepunerea de către </w:t>
      </w:r>
      <w:r w:rsidR="00F011B2" w:rsidRPr="00C9133D">
        <w:rPr>
          <w:sz w:val="28"/>
          <w:szCs w:val="28"/>
        </w:rPr>
        <w:t>B</w:t>
      </w:r>
      <w:r w:rsidRPr="00C9133D">
        <w:rPr>
          <w:sz w:val="28"/>
          <w:szCs w:val="28"/>
        </w:rPr>
        <w:t>eneficiar a documentelor sau clarificărilor solicitate, în termenul prevăzut la acest alineat, atrage respingerea parţială sau totală, după caz, a cererii de transfer. În acest caz, Beneficiarul are dreptul de a depune o nouă cerere de transfer corectiv</w:t>
      </w:r>
      <w:r w:rsidR="00F24B53" w:rsidRPr="00C9133D">
        <w:rPr>
          <w:sz w:val="28"/>
          <w:szCs w:val="28"/>
        </w:rPr>
        <w:t>ă</w:t>
      </w:r>
      <w:r w:rsidRPr="00C9133D">
        <w:rPr>
          <w:sz w:val="28"/>
          <w:szCs w:val="28"/>
        </w:rPr>
        <w:t xml:space="preserve"> pentru cheltuielile respinse anterior la plat</w:t>
      </w:r>
      <w:r w:rsidR="00F24B53" w:rsidRPr="00C9133D">
        <w:rPr>
          <w:sz w:val="28"/>
          <w:szCs w:val="28"/>
        </w:rPr>
        <w:t>ă</w:t>
      </w:r>
      <w:r w:rsidRPr="00C9133D">
        <w:rPr>
          <w:sz w:val="28"/>
          <w:szCs w:val="28"/>
        </w:rPr>
        <w:t>.</w:t>
      </w:r>
    </w:p>
    <w:p w14:paraId="70246259" w14:textId="73668321" w:rsidR="00D464E3" w:rsidRPr="00C9133D" w:rsidRDefault="00D464E3" w:rsidP="007D75F3">
      <w:pPr>
        <w:numPr>
          <w:ilvl w:val="0"/>
          <w:numId w:val="13"/>
        </w:numPr>
        <w:suppressAutoHyphens/>
        <w:ind w:left="426" w:hanging="426"/>
        <w:jc w:val="both"/>
        <w:rPr>
          <w:sz w:val="28"/>
          <w:szCs w:val="28"/>
        </w:rPr>
      </w:pPr>
      <w:r w:rsidRPr="00C9133D">
        <w:rPr>
          <w:sz w:val="28"/>
          <w:szCs w:val="28"/>
        </w:rPr>
        <w:t xml:space="preserve">La </w:t>
      </w:r>
      <w:r w:rsidR="002A5307" w:rsidRPr="00C9133D">
        <w:rPr>
          <w:sz w:val="28"/>
          <w:szCs w:val="28"/>
        </w:rPr>
        <w:t xml:space="preserve">verificarea </w:t>
      </w:r>
      <w:r w:rsidRPr="00C9133D">
        <w:rPr>
          <w:sz w:val="28"/>
          <w:szCs w:val="28"/>
        </w:rPr>
        <w:t>cerer</w:t>
      </w:r>
      <w:r w:rsidR="002A5307" w:rsidRPr="00C9133D">
        <w:rPr>
          <w:sz w:val="28"/>
          <w:szCs w:val="28"/>
        </w:rPr>
        <w:t>ii</w:t>
      </w:r>
      <w:r w:rsidRPr="00C9133D">
        <w:rPr>
          <w:sz w:val="28"/>
          <w:szCs w:val="28"/>
        </w:rPr>
        <w:t xml:space="preserve"> de transfer</w:t>
      </w:r>
      <w:r w:rsidR="00DE1B73" w:rsidRPr="00C9133D">
        <w:rPr>
          <w:sz w:val="28"/>
          <w:szCs w:val="28"/>
        </w:rPr>
        <w:t xml:space="preserve"> finală</w:t>
      </w:r>
      <w:r w:rsidR="008F6A4B" w:rsidRPr="00C9133D">
        <w:rPr>
          <w:sz w:val="28"/>
          <w:szCs w:val="28"/>
        </w:rPr>
        <w:t xml:space="preserve">, </w:t>
      </w:r>
      <w:r w:rsidRPr="00C9133D">
        <w:rPr>
          <w:sz w:val="28"/>
          <w:szCs w:val="28"/>
        </w:rPr>
        <w:t>M</w:t>
      </w:r>
      <w:r w:rsidR="008F6A4B" w:rsidRPr="00C9133D">
        <w:rPr>
          <w:sz w:val="28"/>
          <w:szCs w:val="28"/>
        </w:rPr>
        <w:t xml:space="preserve">inisterul </w:t>
      </w:r>
      <w:r w:rsidRPr="00C9133D">
        <w:rPr>
          <w:sz w:val="28"/>
          <w:szCs w:val="28"/>
        </w:rPr>
        <w:t>E</w:t>
      </w:r>
      <w:r w:rsidR="008F6A4B" w:rsidRPr="00C9133D">
        <w:rPr>
          <w:sz w:val="28"/>
          <w:szCs w:val="28"/>
        </w:rPr>
        <w:t>nergiei</w:t>
      </w:r>
      <w:r w:rsidRPr="00C9133D">
        <w:rPr>
          <w:sz w:val="28"/>
          <w:szCs w:val="28"/>
        </w:rPr>
        <w:t xml:space="preserve"> </w:t>
      </w:r>
      <w:r w:rsidR="002A5307" w:rsidRPr="00C9133D">
        <w:rPr>
          <w:sz w:val="28"/>
          <w:szCs w:val="28"/>
        </w:rPr>
        <w:t xml:space="preserve">analizează </w:t>
      </w:r>
      <w:r w:rsidR="008F6A4B" w:rsidRPr="00C9133D">
        <w:rPr>
          <w:sz w:val="28"/>
          <w:szCs w:val="28"/>
        </w:rPr>
        <w:t xml:space="preserve">îndeplinirea </w:t>
      </w:r>
      <w:r w:rsidRPr="00C9133D">
        <w:rPr>
          <w:sz w:val="28"/>
          <w:szCs w:val="28"/>
        </w:rPr>
        <w:t>următoare</w:t>
      </w:r>
      <w:r w:rsidR="008F6A4B" w:rsidRPr="00C9133D">
        <w:rPr>
          <w:sz w:val="28"/>
          <w:szCs w:val="28"/>
        </w:rPr>
        <w:t>lor</w:t>
      </w:r>
      <w:r w:rsidRPr="00C9133D">
        <w:rPr>
          <w:sz w:val="28"/>
          <w:szCs w:val="28"/>
        </w:rPr>
        <w:t xml:space="preserve">  condiţii: </w:t>
      </w:r>
    </w:p>
    <w:p w14:paraId="3EDDE84B" w14:textId="159DF41C" w:rsidR="00D464E3" w:rsidRPr="00C9133D" w:rsidRDefault="00D464E3" w:rsidP="00604AD7">
      <w:pPr>
        <w:pStyle w:val="ListParagraph"/>
        <w:numPr>
          <w:ilvl w:val="1"/>
          <w:numId w:val="25"/>
        </w:numPr>
        <w:suppressAutoHyphens/>
        <w:ind w:left="900"/>
        <w:jc w:val="both"/>
        <w:rPr>
          <w:sz w:val="28"/>
          <w:szCs w:val="28"/>
        </w:rPr>
      </w:pPr>
      <w:r w:rsidRPr="00C9133D">
        <w:rPr>
          <w:sz w:val="28"/>
          <w:szCs w:val="28"/>
        </w:rPr>
        <w:t xml:space="preserve">se dovedeşte obţinerea performanţelor tehnice şi economice prevăzute în studiul de fezabilitate şi acceptate în urma selecţiei Proiectului, demonstrate prin realizarea punerii în funcţiune a acestuia, efectuarea testului de performanţă, realizarea recepţiei finale sau, după caz, realizarea recepţiei la finalizarea lucrărilor şi preluarea de către personalul de exploatare, fiecare dintre acestea dovedite prin mijloacele de probă necesare </w:t>
      </w:r>
      <w:r w:rsidR="0066096B" w:rsidRPr="00C9133D">
        <w:rPr>
          <w:sz w:val="28"/>
          <w:szCs w:val="28"/>
        </w:rPr>
        <w:t>menționate anterior</w:t>
      </w:r>
      <w:r w:rsidRPr="00C9133D">
        <w:rPr>
          <w:sz w:val="28"/>
          <w:szCs w:val="28"/>
        </w:rPr>
        <w:t xml:space="preserve">; </w:t>
      </w:r>
    </w:p>
    <w:p w14:paraId="622557BE" w14:textId="454990E7" w:rsidR="00D464E3" w:rsidRPr="00C9133D" w:rsidRDefault="00AA127E" w:rsidP="00604AD7">
      <w:pPr>
        <w:pStyle w:val="ListParagraph"/>
        <w:numPr>
          <w:ilvl w:val="1"/>
          <w:numId w:val="25"/>
        </w:numPr>
        <w:suppressAutoHyphens/>
        <w:ind w:left="900"/>
        <w:jc w:val="both"/>
        <w:rPr>
          <w:sz w:val="28"/>
          <w:szCs w:val="28"/>
        </w:rPr>
      </w:pPr>
      <w:r w:rsidRPr="00C9133D">
        <w:rPr>
          <w:sz w:val="28"/>
          <w:szCs w:val="28"/>
        </w:rPr>
        <w:t>existența</w:t>
      </w:r>
      <w:r w:rsidR="00D464E3" w:rsidRPr="00C9133D">
        <w:rPr>
          <w:sz w:val="28"/>
          <w:szCs w:val="28"/>
        </w:rPr>
        <w:t xml:space="preserve"> unui raport de audit final independent favorabil;</w:t>
      </w:r>
    </w:p>
    <w:p w14:paraId="4DA3ED56" w14:textId="2BE51CD1" w:rsidR="00D464E3" w:rsidRPr="00C9133D" w:rsidRDefault="00D464E3" w:rsidP="00604AD7">
      <w:pPr>
        <w:pStyle w:val="ListParagraph"/>
        <w:numPr>
          <w:ilvl w:val="1"/>
          <w:numId w:val="25"/>
        </w:numPr>
        <w:suppressAutoHyphens/>
        <w:ind w:left="900"/>
        <w:jc w:val="both"/>
        <w:rPr>
          <w:sz w:val="28"/>
          <w:szCs w:val="28"/>
        </w:rPr>
      </w:pPr>
      <w:r w:rsidRPr="00C9133D">
        <w:rPr>
          <w:sz w:val="28"/>
          <w:szCs w:val="28"/>
        </w:rPr>
        <w:t>se dovedeşte îndeplinirea indicatorilor asumaţi prin Contract;</w:t>
      </w:r>
    </w:p>
    <w:p w14:paraId="24D4E9DD" w14:textId="57D82601" w:rsidR="00D464E3" w:rsidRPr="00C9133D" w:rsidRDefault="00D464E3" w:rsidP="00604AD7">
      <w:pPr>
        <w:pStyle w:val="ListParagraph"/>
        <w:numPr>
          <w:ilvl w:val="1"/>
          <w:numId w:val="25"/>
        </w:numPr>
        <w:suppressAutoHyphens/>
        <w:ind w:left="900"/>
        <w:jc w:val="both"/>
        <w:rPr>
          <w:sz w:val="28"/>
          <w:szCs w:val="28"/>
        </w:rPr>
      </w:pPr>
      <w:r w:rsidRPr="00C9133D">
        <w:rPr>
          <w:sz w:val="28"/>
          <w:szCs w:val="28"/>
        </w:rPr>
        <w:t>cerere</w:t>
      </w:r>
      <w:r w:rsidR="00114DED" w:rsidRPr="00C9133D">
        <w:rPr>
          <w:sz w:val="28"/>
          <w:szCs w:val="28"/>
        </w:rPr>
        <w:t>a</w:t>
      </w:r>
      <w:r w:rsidRPr="00C9133D">
        <w:rPr>
          <w:sz w:val="28"/>
          <w:szCs w:val="28"/>
        </w:rPr>
        <w:t xml:space="preserve"> de </w:t>
      </w:r>
      <w:r w:rsidR="00E31405" w:rsidRPr="00C9133D">
        <w:rPr>
          <w:sz w:val="28"/>
          <w:szCs w:val="28"/>
        </w:rPr>
        <w:t>transfer</w:t>
      </w:r>
      <w:r w:rsidRPr="00C9133D">
        <w:rPr>
          <w:sz w:val="28"/>
          <w:szCs w:val="28"/>
        </w:rPr>
        <w:t xml:space="preserve"> </w:t>
      </w:r>
      <w:r w:rsidR="00DE1B73" w:rsidRPr="00C9133D">
        <w:rPr>
          <w:sz w:val="28"/>
          <w:szCs w:val="28"/>
        </w:rPr>
        <w:t xml:space="preserve">finală </w:t>
      </w:r>
      <w:r w:rsidRPr="00C9133D">
        <w:rPr>
          <w:sz w:val="28"/>
          <w:szCs w:val="28"/>
        </w:rPr>
        <w:t xml:space="preserve">este depusă </w:t>
      </w:r>
      <w:r w:rsidR="002A5307" w:rsidRPr="00C9133D">
        <w:rPr>
          <w:sz w:val="28"/>
          <w:szCs w:val="28"/>
        </w:rPr>
        <w:t xml:space="preserve">ulterior datei procesului verbal de receptie a punerii în funcțiune a investiției și vizează cheltuieli efectuate în cadrul </w:t>
      </w:r>
      <w:r w:rsidRPr="00C9133D">
        <w:rPr>
          <w:sz w:val="28"/>
          <w:szCs w:val="28"/>
        </w:rPr>
        <w:t xml:space="preserve">perioadei de implementare </w:t>
      </w:r>
      <w:r w:rsidR="002A5307" w:rsidRPr="00C9133D">
        <w:rPr>
          <w:sz w:val="28"/>
          <w:szCs w:val="28"/>
        </w:rPr>
        <w:t>a proiectului</w:t>
      </w:r>
      <w:r w:rsidR="004D1017" w:rsidRPr="00C9133D">
        <w:rPr>
          <w:sz w:val="28"/>
          <w:szCs w:val="28"/>
        </w:rPr>
        <w:t xml:space="preserve"> </w:t>
      </w:r>
      <w:r w:rsidRPr="00C9133D">
        <w:rPr>
          <w:sz w:val="28"/>
          <w:szCs w:val="28"/>
        </w:rPr>
        <w:t xml:space="preserve">conform </w:t>
      </w:r>
      <w:r w:rsidR="004D1017" w:rsidRPr="00C9133D">
        <w:rPr>
          <w:sz w:val="28"/>
          <w:szCs w:val="28"/>
        </w:rPr>
        <w:t>art. 2 alin. (5) și (6)</w:t>
      </w:r>
      <w:r w:rsidR="00942B54" w:rsidRPr="00C9133D">
        <w:rPr>
          <w:sz w:val="28"/>
          <w:szCs w:val="28"/>
        </w:rPr>
        <w:t>;</w:t>
      </w:r>
    </w:p>
    <w:p w14:paraId="3AA6BEC1" w14:textId="40590D4E" w:rsidR="00D464E3" w:rsidRPr="00C9133D" w:rsidRDefault="00E31405" w:rsidP="00604AD7">
      <w:pPr>
        <w:pStyle w:val="ListParagraph"/>
        <w:numPr>
          <w:ilvl w:val="1"/>
          <w:numId w:val="25"/>
        </w:numPr>
        <w:suppressAutoHyphens/>
        <w:ind w:left="900"/>
        <w:jc w:val="both"/>
        <w:rPr>
          <w:sz w:val="28"/>
          <w:szCs w:val="28"/>
        </w:rPr>
      </w:pPr>
      <w:r w:rsidRPr="00C9133D">
        <w:rPr>
          <w:sz w:val="28"/>
          <w:szCs w:val="28"/>
        </w:rPr>
        <w:t>s</w:t>
      </w:r>
      <w:r w:rsidR="00D464E3" w:rsidRPr="00C9133D">
        <w:rPr>
          <w:sz w:val="28"/>
          <w:szCs w:val="28"/>
        </w:rPr>
        <w:t xml:space="preserve">-au prezentat toate </w:t>
      </w:r>
      <w:r w:rsidRPr="00C9133D">
        <w:rPr>
          <w:sz w:val="28"/>
          <w:szCs w:val="28"/>
        </w:rPr>
        <w:t>o</w:t>
      </w:r>
      <w:r w:rsidR="00D464E3" w:rsidRPr="00C9133D">
        <w:rPr>
          <w:sz w:val="28"/>
          <w:szCs w:val="28"/>
        </w:rPr>
        <w:t>rdinele de plat</w:t>
      </w:r>
      <w:r w:rsidRPr="00C9133D">
        <w:rPr>
          <w:sz w:val="28"/>
          <w:szCs w:val="28"/>
        </w:rPr>
        <w:t>ă</w:t>
      </w:r>
      <w:r w:rsidR="00D464E3" w:rsidRPr="00C9133D">
        <w:rPr>
          <w:sz w:val="28"/>
          <w:szCs w:val="28"/>
        </w:rPr>
        <w:t xml:space="preserve"> </w:t>
      </w:r>
      <w:r w:rsidRPr="00C9133D">
        <w:rPr>
          <w:sz w:val="28"/>
          <w:szCs w:val="28"/>
        </w:rPr>
        <w:t>ș</w:t>
      </w:r>
      <w:r w:rsidR="00D464E3" w:rsidRPr="00C9133D">
        <w:rPr>
          <w:sz w:val="28"/>
          <w:szCs w:val="28"/>
        </w:rPr>
        <w:t xml:space="preserve">i extrasele de </w:t>
      </w:r>
      <w:r w:rsidRPr="00C9133D">
        <w:rPr>
          <w:sz w:val="28"/>
          <w:szCs w:val="28"/>
        </w:rPr>
        <w:t>c</w:t>
      </w:r>
      <w:r w:rsidR="00D464E3" w:rsidRPr="00C9133D">
        <w:rPr>
          <w:sz w:val="28"/>
          <w:szCs w:val="28"/>
        </w:rPr>
        <w:t>ont care dovedesc c</w:t>
      </w:r>
      <w:r w:rsidRPr="00C9133D">
        <w:rPr>
          <w:sz w:val="28"/>
          <w:szCs w:val="28"/>
        </w:rPr>
        <w:t>ă</w:t>
      </w:r>
      <w:r w:rsidR="00D464E3" w:rsidRPr="00C9133D">
        <w:rPr>
          <w:sz w:val="28"/>
          <w:szCs w:val="28"/>
        </w:rPr>
        <w:t xml:space="preserve"> au fost pl</w:t>
      </w:r>
      <w:r w:rsidRPr="00C9133D">
        <w:rPr>
          <w:sz w:val="28"/>
          <w:szCs w:val="28"/>
        </w:rPr>
        <w:t>ă</w:t>
      </w:r>
      <w:r w:rsidR="00D464E3" w:rsidRPr="00C9133D">
        <w:rPr>
          <w:sz w:val="28"/>
          <w:szCs w:val="28"/>
        </w:rPr>
        <w:t>ti</w:t>
      </w:r>
      <w:r w:rsidRPr="00C9133D">
        <w:rPr>
          <w:sz w:val="28"/>
          <w:szCs w:val="28"/>
        </w:rPr>
        <w:t>ț</w:t>
      </w:r>
      <w:r w:rsidR="00D464E3" w:rsidRPr="00C9133D">
        <w:rPr>
          <w:sz w:val="28"/>
          <w:szCs w:val="28"/>
        </w:rPr>
        <w:t>i furnizorii.</w:t>
      </w:r>
    </w:p>
    <w:p w14:paraId="7FBF8465" w14:textId="3DEDB8AC" w:rsidR="00713525" w:rsidRPr="00C9133D" w:rsidRDefault="00713525" w:rsidP="007D75F3">
      <w:pPr>
        <w:numPr>
          <w:ilvl w:val="0"/>
          <w:numId w:val="13"/>
        </w:numPr>
        <w:suppressAutoHyphens/>
        <w:ind w:left="540" w:hanging="540"/>
        <w:jc w:val="both"/>
        <w:rPr>
          <w:sz w:val="28"/>
          <w:szCs w:val="28"/>
        </w:rPr>
      </w:pPr>
      <w:r w:rsidRPr="00C9133D">
        <w:rPr>
          <w:sz w:val="28"/>
          <w:szCs w:val="28"/>
        </w:rPr>
        <w:lastRenderedPageBreak/>
        <w:t xml:space="preserve">Beneficiarul are obligaţia restituirii integrale a sumelor virate în cazul </w:t>
      </w:r>
      <w:r w:rsidR="002D2CF0" w:rsidRPr="00C9133D">
        <w:rPr>
          <w:sz w:val="28"/>
          <w:szCs w:val="28"/>
        </w:rPr>
        <w:t>Proiectului</w:t>
      </w:r>
      <w:r w:rsidRPr="00C9133D">
        <w:rPr>
          <w:sz w:val="28"/>
          <w:szCs w:val="28"/>
        </w:rPr>
        <w:t xml:space="preserve"> pentru care acesta nu justifică utilizarea acestora</w:t>
      </w:r>
      <w:r w:rsidR="00524728" w:rsidRPr="00C9133D">
        <w:rPr>
          <w:sz w:val="28"/>
          <w:szCs w:val="28"/>
        </w:rPr>
        <w:t>, prin documente doveditoare.</w:t>
      </w:r>
    </w:p>
    <w:p w14:paraId="37B3E644" w14:textId="48C517A9" w:rsidR="00B717AB" w:rsidRPr="00C9133D" w:rsidRDefault="00B717AB" w:rsidP="007D75F3">
      <w:pPr>
        <w:numPr>
          <w:ilvl w:val="0"/>
          <w:numId w:val="13"/>
        </w:numPr>
        <w:tabs>
          <w:tab w:val="left" w:pos="851"/>
        </w:tabs>
        <w:suppressAutoHyphens/>
        <w:ind w:left="567" w:hanging="567"/>
        <w:jc w:val="both"/>
        <w:rPr>
          <w:sz w:val="28"/>
          <w:szCs w:val="28"/>
        </w:rPr>
      </w:pPr>
      <w:r w:rsidRPr="00C9133D">
        <w:rPr>
          <w:sz w:val="28"/>
          <w:szCs w:val="28"/>
        </w:rPr>
        <w:t>În cazul în care Beneficiarul nu restituie Ministerului Energiei sumele calculate pân</w:t>
      </w:r>
      <w:r w:rsidR="008B2CDA" w:rsidRPr="00C9133D">
        <w:rPr>
          <w:sz w:val="28"/>
          <w:szCs w:val="28"/>
        </w:rPr>
        <w:t>ă</w:t>
      </w:r>
      <w:r w:rsidRPr="00C9133D">
        <w:rPr>
          <w:sz w:val="28"/>
          <w:szCs w:val="28"/>
        </w:rPr>
        <w:t xml:space="preserve"> la data expirării termenului de plată prevăzut la art.</w:t>
      </w:r>
      <w:r w:rsidR="001A0631" w:rsidRPr="00C9133D">
        <w:rPr>
          <w:sz w:val="28"/>
          <w:szCs w:val="28"/>
        </w:rPr>
        <w:t xml:space="preserve"> </w:t>
      </w:r>
      <w:r w:rsidRPr="00C9133D">
        <w:rPr>
          <w:sz w:val="28"/>
          <w:szCs w:val="28"/>
        </w:rPr>
        <w:t xml:space="preserve">6 </w:t>
      </w:r>
      <w:r w:rsidR="00781219" w:rsidRPr="00C9133D">
        <w:rPr>
          <w:sz w:val="28"/>
          <w:szCs w:val="28"/>
        </w:rPr>
        <w:t>alin. (</w:t>
      </w:r>
      <w:r w:rsidRPr="00C9133D">
        <w:rPr>
          <w:sz w:val="28"/>
          <w:szCs w:val="28"/>
        </w:rPr>
        <w:t>2</w:t>
      </w:r>
      <w:r w:rsidR="00A04D6E" w:rsidRPr="00C9133D">
        <w:rPr>
          <w:sz w:val="28"/>
          <w:szCs w:val="28"/>
        </w:rPr>
        <w:t>0</w:t>
      </w:r>
      <w:r w:rsidR="00781219" w:rsidRPr="00C9133D">
        <w:rPr>
          <w:sz w:val="28"/>
          <w:szCs w:val="28"/>
        </w:rPr>
        <w:t>)</w:t>
      </w:r>
      <w:r w:rsidRPr="00C9133D">
        <w:rPr>
          <w:sz w:val="28"/>
          <w:szCs w:val="28"/>
        </w:rPr>
        <w:t xml:space="preserve">, acesta emite un </w:t>
      </w:r>
      <w:r w:rsidRPr="00C9133D">
        <w:rPr>
          <w:sz w:val="28"/>
          <w:szCs w:val="28"/>
          <w:shd w:val="clear" w:color="auto" w:fill="FFFFFF"/>
        </w:rPr>
        <w:t>proces</w:t>
      </w:r>
      <w:r w:rsidR="006969A8" w:rsidRPr="00C9133D">
        <w:rPr>
          <w:sz w:val="28"/>
          <w:szCs w:val="28"/>
          <w:shd w:val="clear" w:color="auto" w:fill="FFFFFF"/>
        </w:rPr>
        <w:t xml:space="preserve"> </w:t>
      </w:r>
      <w:r w:rsidRPr="00C9133D">
        <w:rPr>
          <w:sz w:val="28"/>
          <w:szCs w:val="28"/>
          <w:shd w:val="clear" w:color="auto" w:fill="FFFFFF"/>
        </w:rPr>
        <w:t>verbal de constatare și de stabilire a creanțelor bugetare</w:t>
      </w:r>
      <w:r w:rsidR="00E3160A" w:rsidRPr="00C9133D">
        <w:rPr>
          <w:sz w:val="28"/>
          <w:szCs w:val="28"/>
          <w:shd w:val="clear" w:color="auto" w:fill="FFFFFF"/>
        </w:rPr>
        <w:t xml:space="preserve"> </w:t>
      </w:r>
      <w:r w:rsidR="008B2CDA" w:rsidRPr="00C9133D">
        <w:rPr>
          <w:sz w:val="28"/>
          <w:szCs w:val="28"/>
          <w:shd w:val="clear" w:color="auto" w:fill="FFFFFF"/>
        </w:rPr>
        <w:t>sau</w:t>
      </w:r>
      <w:r w:rsidR="00E3160A" w:rsidRPr="00C9133D">
        <w:rPr>
          <w:sz w:val="28"/>
          <w:szCs w:val="28"/>
          <w:shd w:val="clear" w:color="auto" w:fill="FFFFFF"/>
        </w:rPr>
        <w:t xml:space="preserve"> un</w:t>
      </w:r>
      <w:r w:rsidR="008B2CDA" w:rsidRPr="00C9133D">
        <w:rPr>
          <w:sz w:val="28"/>
          <w:szCs w:val="28"/>
          <w:shd w:val="clear" w:color="auto" w:fill="FFFFFF"/>
        </w:rPr>
        <w:t xml:space="preserve"> </w:t>
      </w:r>
      <w:r w:rsidR="00E3160A" w:rsidRPr="00C9133D">
        <w:rPr>
          <w:sz w:val="28"/>
          <w:szCs w:val="28"/>
          <w:shd w:val="clear" w:color="auto" w:fill="FFFFFF"/>
        </w:rPr>
        <w:t>proces-verbal de stabilire a creanţelor</w:t>
      </w:r>
      <w:r w:rsidR="0052202F" w:rsidRPr="00C9133D">
        <w:rPr>
          <w:sz w:val="28"/>
          <w:szCs w:val="28"/>
          <w:shd w:val="clear" w:color="auto" w:fill="FFFFFF"/>
        </w:rPr>
        <w:t xml:space="preserve"> bugetare</w:t>
      </w:r>
      <w:r w:rsidR="00E3160A" w:rsidRPr="00C9133D">
        <w:rPr>
          <w:sz w:val="28"/>
          <w:szCs w:val="28"/>
          <w:shd w:val="clear" w:color="auto" w:fill="FFFFFF"/>
        </w:rPr>
        <w:t>, după caz</w:t>
      </w:r>
      <w:r w:rsidR="008B2CDA" w:rsidRPr="00C9133D">
        <w:rPr>
          <w:sz w:val="28"/>
          <w:szCs w:val="28"/>
          <w:shd w:val="clear" w:color="auto" w:fill="FFFFFF"/>
        </w:rPr>
        <w:t>,</w:t>
      </w:r>
      <w:r w:rsidRPr="00C9133D">
        <w:rPr>
          <w:sz w:val="28"/>
          <w:szCs w:val="28"/>
          <w:shd w:val="clear" w:color="auto" w:fill="FFFFFF"/>
        </w:rPr>
        <w:t xml:space="preserve"> </w:t>
      </w:r>
      <w:r w:rsidRPr="00C9133D">
        <w:rPr>
          <w:sz w:val="28"/>
          <w:szCs w:val="28"/>
        </w:rPr>
        <w:t>prin care se individualizează sumele de restituit exprimate în moneda națională</w:t>
      </w:r>
      <w:r w:rsidR="00662EE1" w:rsidRPr="00C9133D">
        <w:rPr>
          <w:sz w:val="28"/>
          <w:szCs w:val="28"/>
        </w:rPr>
        <w:t>, cu respectarea normelor naționale și europene aplicabile</w:t>
      </w:r>
      <w:r w:rsidRPr="00C9133D">
        <w:rPr>
          <w:sz w:val="28"/>
          <w:szCs w:val="28"/>
        </w:rPr>
        <w:t xml:space="preserve">. </w:t>
      </w:r>
      <w:r w:rsidRPr="00C9133D">
        <w:rPr>
          <w:sz w:val="28"/>
          <w:szCs w:val="28"/>
          <w:shd w:val="clear" w:color="auto" w:fill="FFFFFF"/>
        </w:rPr>
        <w:t>Procesul-verbal de constatare și de stabilire a creanțelor bugetare</w:t>
      </w:r>
      <w:r w:rsidR="00E3160A" w:rsidRPr="00C9133D">
        <w:rPr>
          <w:sz w:val="28"/>
          <w:szCs w:val="28"/>
          <w:shd w:val="clear" w:color="auto" w:fill="FFFFFF"/>
        </w:rPr>
        <w:t xml:space="preserve"> </w:t>
      </w:r>
      <w:r w:rsidR="008B2CDA" w:rsidRPr="00C9133D">
        <w:rPr>
          <w:sz w:val="28"/>
          <w:szCs w:val="28"/>
          <w:shd w:val="clear" w:color="auto" w:fill="FFFFFF"/>
        </w:rPr>
        <w:t>sau</w:t>
      </w:r>
      <w:r w:rsidR="00E3160A" w:rsidRPr="00C9133D">
        <w:rPr>
          <w:sz w:val="28"/>
          <w:szCs w:val="28"/>
          <w:shd w:val="clear" w:color="auto" w:fill="FFFFFF"/>
        </w:rPr>
        <w:t xml:space="preserve"> proces</w:t>
      </w:r>
      <w:r w:rsidR="008B2CDA" w:rsidRPr="00C9133D">
        <w:rPr>
          <w:sz w:val="28"/>
          <w:szCs w:val="28"/>
          <w:shd w:val="clear" w:color="auto" w:fill="FFFFFF"/>
        </w:rPr>
        <w:t xml:space="preserve">ul </w:t>
      </w:r>
      <w:r w:rsidR="00E3160A" w:rsidRPr="00C9133D">
        <w:rPr>
          <w:sz w:val="28"/>
          <w:szCs w:val="28"/>
          <w:shd w:val="clear" w:color="auto" w:fill="FFFFFF"/>
        </w:rPr>
        <w:t>-</w:t>
      </w:r>
      <w:r w:rsidR="008B2CDA" w:rsidRPr="00C9133D">
        <w:rPr>
          <w:sz w:val="28"/>
          <w:szCs w:val="28"/>
          <w:shd w:val="clear" w:color="auto" w:fill="FFFFFF"/>
        </w:rPr>
        <w:t xml:space="preserve"> </w:t>
      </w:r>
      <w:r w:rsidR="00E3160A" w:rsidRPr="00C9133D">
        <w:rPr>
          <w:sz w:val="28"/>
          <w:szCs w:val="28"/>
          <w:shd w:val="clear" w:color="auto" w:fill="FFFFFF"/>
        </w:rPr>
        <w:t>verbal de stabilire a creanţelor</w:t>
      </w:r>
      <w:r w:rsidR="0052202F" w:rsidRPr="00C9133D">
        <w:rPr>
          <w:sz w:val="28"/>
          <w:szCs w:val="28"/>
          <w:shd w:val="clear" w:color="auto" w:fill="FFFFFF"/>
        </w:rPr>
        <w:t xml:space="preserve"> </w:t>
      </w:r>
      <w:r w:rsidR="008B2CDA" w:rsidRPr="00C9133D">
        <w:rPr>
          <w:sz w:val="28"/>
          <w:szCs w:val="28"/>
          <w:shd w:val="clear" w:color="auto" w:fill="FFFFFF"/>
        </w:rPr>
        <w:t xml:space="preserve"> </w:t>
      </w:r>
      <w:r w:rsidR="00E3160A" w:rsidRPr="00C9133D">
        <w:rPr>
          <w:sz w:val="28"/>
          <w:szCs w:val="28"/>
          <w:shd w:val="clear" w:color="auto" w:fill="FFFFFF"/>
        </w:rPr>
        <w:t>bugetare, după caz</w:t>
      </w:r>
      <w:r w:rsidR="008B2CDA" w:rsidRPr="00C9133D">
        <w:rPr>
          <w:sz w:val="28"/>
          <w:szCs w:val="28"/>
          <w:shd w:val="clear" w:color="auto" w:fill="FFFFFF"/>
        </w:rPr>
        <w:t>,</w:t>
      </w:r>
      <w:r w:rsidRPr="00C9133D">
        <w:rPr>
          <w:sz w:val="28"/>
          <w:szCs w:val="28"/>
          <w:shd w:val="clear" w:color="auto" w:fill="FFFFFF"/>
        </w:rPr>
        <w:t xml:space="preserve"> </w:t>
      </w:r>
      <w:r w:rsidRPr="00C9133D">
        <w:rPr>
          <w:sz w:val="28"/>
          <w:szCs w:val="28"/>
        </w:rPr>
        <w:t>constituie titlu de creanță emis în condițiile legii. În titlul de creanță se indică și contul în care Beneficiarul  trebuie să efectueze plata.</w:t>
      </w:r>
    </w:p>
    <w:p w14:paraId="4E3ACD0A" w14:textId="36C752A9" w:rsidR="00713525" w:rsidRPr="00C9133D" w:rsidRDefault="00713525" w:rsidP="007D75F3">
      <w:pPr>
        <w:numPr>
          <w:ilvl w:val="0"/>
          <w:numId w:val="13"/>
        </w:numPr>
        <w:suppressAutoHyphens/>
        <w:spacing w:before="60"/>
        <w:ind w:left="539" w:hanging="539"/>
        <w:jc w:val="both"/>
        <w:rPr>
          <w:sz w:val="28"/>
          <w:szCs w:val="28"/>
        </w:rPr>
      </w:pPr>
      <w:r w:rsidRPr="00C9133D">
        <w:rPr>
          <w:sz w:val="28"/>
          <w:szCs w:val="28"/>
        </w:rPr>
        <w:t xml:space="preserve">Titlul de creanță se </w:t>
      </w:r>
      <w:r w:rsidR="008B2CDA" w:rsidRPr="00C9133D">
        <w:rPr>
          <w:sz w:val="28"/>
          <w:szCs w:val="28"/>
        </w:rPr>
        <w:t>comunică</w:t>
      </w:r>
      <w:r w:rsidRPr="00C9133D">
        <w:rPr>
          <w:sz w:val="28"/>
          <w:szCs w:val="28"/>
        </w:rPr>
        <w:t xml:space="preserve"> Beneficiarului în termen de </w:t>
      </w:r>
      <w:r w:rsidR="00B9008D" w:rsidRPr="00C9133D">
        <w:rPr>
          <w:sz w:val="28"/>
          <w:szCs w:val="28"/>
        </w:rPr>
        <w:t>3</w:t>
      </w:r>
      <w:r w:rsidRPr="00C9133D">
        <w:rPr>
          <w:sz w:val="28"/>
          <w:szCs w:val="28"/>
        </w:rPr>
        <w:t xml:space="preserve"> zile lucrătoare de la data emiterii</w:t>
      </w:r>
      <w:r w:rsidR="008B2CDA" w:rsidRPr="00C9133D">
        <w:rPr>
          <w:sz w:val="28"/>
          <w:szCs w:val="28"/>
        </w:rPr>
        <w:t xml:space="preserve"> acestuia</w:t>
      </w:r>
      <w:r w:rsidRPr="00C9133D">
        <w:rPr>
          <w:sz w:val="28"/>
          <w:szCs w:val="28"/>
        </w:rPr>
        <w:t>.</w:t>
      </w:r>
    </w:p>
    <w:p w14:paraId="40D8DFA9" w14:textId="002B34FB" w:rsidR="00713525" w:rsidRPr="00C9133D" w:rsidRDefault="00713525" w:rsidP="007D75F3">
      <w:pPr>
        <w:numPr>
          <w:ilvl w:val="0"/>
          <w:numId w:val="13"/>
        </w:numPr>
        <w:suppressAutoHyphens/>
        <w:spacing w:before="60"/>
        <w:ind w:left="539" w:hanging="539"/>
        <w:jc w:val="both"/>
        <w:rPr>
          <w:sz w:val="28"/>
          <w:szCs w:val="28"/>
        </w:rPr>
      </w:pPr>
      <w:r w:rsidRPr="00C9133D">
        <w:rPr>
          <w:sz w:val="28"/>
          <w:szCs w:val="28"/>
        </w:rPr>
        <w:t>Împotriva titlului de creanță</w:t>
      </w:r>
      <w:r w:rsidR="008B2CDA" w:rsidRPr="00C9133D">
        <w:rPr>
          <w:sz w:val="28"/>
          <w:szCs w:val="28"/>
        </w:rPr>
        <w:t>, Beneficiarul</w:t>
      </w:r>
      <w:r w:rsidRPr="00C9133D">
        <w:rPr>
          <w:sz w:val="28"/>
          <w:szCs w:val="28"/>
        </w:rPr>
        <w:t xml:space="preserve"> poate formula contestație în termen de 30 de zile </w:t>
      </w:r>
      <w:r w:rsidR="008B2CDA" w:rsidRPr="00C9133D">
        <w:rPr>
          <w:sz w:val="28"/>
          <w:szCs w:val="28"/>
        </w:rPr>
        <w:t xml:space="preserve">calendaristice </w:t>
      </w:r>
      <w:r w:rsidRPr="00C9133D">
        <w:rPr>
          <w:sz w:val="28"/>
          <w:szCs w:val="28"/>
        </w:rPr>
        <w:t>de la data comunicării, care se depune la emitentul titlului de creanță contestat.</w:t>
      </w:r>
    </w:p>
    <w:p w14:paraId="5B0926DE" w14:textId="0C09153C" w:rsidR="00713525" w:rsidRPr="00C9133D" w:rsidRDefault="00713525" w:rsidP="007D75F3">
      <w:pPr>
        <w:numPr>
          <w:ilvl w:val="0"/>
          <w:numId w:val="13"/>
        </w:numPr>
        <w:suppressAutoHyphens/>
        <w:spacing w:before="60"/>
        <w:ind w:left="539" w:hanging="539"/>
        <w:jc w:val="both"/>
        <w:rPr>
          <w:sz w:val="28"/>
          <w:szCs w:val="28"/>
        </w:rPr>
      </w:pPr>
      <w:r w:rsidRPr="00C9133D">
        <w:rPr>
          <w:sz w:val="28"/>
          <w:szCs w:val="28"/>
        </w:rPr>
        <w:t>Introducerea contestației nu suspendă executarea titlului de creanță.</w:t>
      </w:r>
    </w:p>
    <w:p w14:paraId="0924EFA3" w14:textId="17C86007" w:rsidR="00713525" w:rsidRPr="00C9133D" w:rsidRDefault="00775005" w:rsidP="007D75F3">
      <w:pPr>
        <w:numPr>
          <w:ilvl w:val="0"/>
          <w:numId w:val="13"/>
        </w:numPr>
        <w:suppressAutoHyphens/>
        <w:spacing w:before="60"/>
        <w:ind w:left="539" w:hanging="539"/>
        <w:jc w:val="both"/>
        <w:rPr>
          <w:sz w:val="28"/>
          <w:szCs w:val="28"/>
        </w:rPr>
      </w:pPr>
      <w:r w:rsidRPr="00C9133D">
        <w:rPr>
          <w:sz w:val="28"/>
          <w:szCs w:val="28"/>
        </w:rPr>
        <w:t>Beneficiarul</w:t>
      </w:r>
      <w:r w:rsidR="00713525" w:rsidRPr="00C9133D">
        <w:rPr>
          <w:sz w:val="28"/>
          <w:szCs w:val="28"/>
        </w:rPr>
        <w:t xml:space="preserve"> are obligația efectuării plății sumelor stabilite prin</w:t>
      </w:r>
      <w:r w:rsidR="0052202F" w:rsidRPr="00C9133D">
        <w:rPr>
          <w:sz w:val="28"/>
          <w:szCs w:val="28"/>
        </w:rPr>
        <w:t xml:space="preserve"> </w:t>
      </w:r>
      <w:r w:rsidR="0052202F" w:rsidRPr="00C9133D">
        <w:rPr>
          <w:sz w:val="28"/>
          <w:szCs w:val="28"/>
          <w:shd w:val="clear" w:color="auto" w:fill="FFFFFF"/>
        </w:rPr>
        <w:t>procesul-verbal de constatare și de stabilire a creanțelor bugetare, ori proces-verbal de stabilire a creanţelor bugetare</w:t>
      </w:r>
      <w:r w:rsidR="00713525" w:rsidRPr="00C9133D">
        <w:rPr>
          <w:sz w:val="28"/>
          <w:szCs w:val="28"/>
        </w:rPr>
        <w:t>, în termen de 30 de zile de la data comunicării acest</w:t>
      </w:r>
      <w:r w:rsidR="0052202F" w:rsidRPr="00C9133D">
        <w:rPr>
          <w:sz w:val="28"/>
          <w:szCs w:val="28"/>
        </w:rPr>
        <w:t>uia</w:t>
      </w:r>
      <w:r w:rsidR="00713525" w:rsidRPr="00C9133D">
        <w:rPr>
          <w:sz w:val="28"/>
          <w:szCs w:val="28"/>
        </w:rPr>
        <w:t>.</w:t>
      </w:r>
      <w:r w:rsidR="00E770FC" w:rsidRPr="00C9133D">
        <w:rPr>
          <w:sz w:val="28"/>
          <w:szCs w:val="28"/>
        </w:rPr>
        <w:t xml:space="preserve"> </w:t>
      </w:r>
    </w:p>
    <w:p w14:paraId="690A03A6" w14:textId="3F575873" w:rsidR="00713525" w:rsidRPr="00C9133D" w:rsidRDefault="00713525" w:rsidP="007D75F3">
      <w:pPr>
        <w:numPr>
          <w:ilvl w:val="0"/>
          <w:numId w:val="13"/>
        </w:numPr>
        <w:suppressAutoHyphens/>
        <w:spacing w:before="60"/>
        <w:ind w:left="539" w:hanging="539"/>
        <w:jc w:val="both"/>
        <w:rPr>
          <w:sz w:val="28"/>
          <w:szCs w:val="28"/>
        </w:rPr>
      </w:pPr>
      <w:r w:rsidRPr="00C9133D">
        <w:rPr>
          <w:sz w:val="28"/>
          <w:szCs w:val="28"/>
        </w:rPr>
        <w:t>Titlul de creanță constituie titlu executoriu la</w:t>
      </w:r>
      <w:r w:rsidR="004F5978" w:rsidRPr="00C9133D">
        <w:rPr>
          <w:sz w:val="28"/>
          <w:szCs w:val="28"/>
        </w:rPr>
        <w:t xml:space="preserve"> </w:t>
      </w:r>
      <w:r w:rsidR="001332FE" w:rsidRPr="00C9133D">
        <w:rPr>
          <w:sz w:val="28"/>
          <w:szCs w:val="28"/>
        </w:rPr>
        <w:t>expirarea termenului de plată.</w:t>
      </w:r>
    </w:p>
    <w:p w14:paraId="403AE36D" w14:textId="4462F6F7" w:rsidR="00713525" w:rsidRPr="00C9133D" w:rsidRDefault="00775005" w:rsidP="007D75F3">
      <w:pPr>
        <w:numPr>
          <w:ilvl w:val="0"/>
          <w:numId w:val="13"/>
        </w:numPr>
        <w:suppressAutoHyphens/>
        <w:spacing w:before="60"/>
        <w:ind w:left="539" w:hanging="539"/>
        <w:jc w:val="both"/>
        <w:rPr>
          <w:sz w:val="28"/>
          <w:szCs w:val="28"/>
        </w:rPr>
      </w:pPr>
      <w:r w:rsidRPr="00C9133D">
        <w:rPr>
          <w:sz w:val="28"/>
          <w:szCs w:val="28"/>
        </w:rPr>
        <w:t>Beneficiarul</w:t>
      </w:r>
      <w:r w:rsidR="00713525" w:rsidRPr="00C9133D">
        <w:rPr>
          <w:sz w:val="28"/>
          <w:szCs w:val="28"/>
        </w:rPr>
        <w:t xml:space="preserve"> datorează pentru neachitarea la termen a obligațiilor stabilite prin titlul de creanță o dobândă care se calculează prin aplicarea ratei dobânzii datorate la soldul rămas de plată din contravaloarea în lei a sumelor prevăzute la alin. (</w:t>
      </w:r>
      <w:r w:rsidR="00CF5382" w:rsidRPr="00C9133D">
        <w:rPr>
          <w:sz w:val="28"/>
          <w:szCs w:val="28"/>
        </w:rPr>
        <w:t>10</w:t>
      </w:r>
      <w:r w:rsidR="00713525" w:rsidRPr="00C9133D">
        <w:rPr>
          <w:sz w:val="28"/>
          <w:szCs w:val="28"/>
        </w:rPr>
        <w:t>), din prima zi de după expirarea termenului de 30 de zile până la data stingerii acesteia</w:t>
      </w:r>
      <w:r w:rsidR="001D4730" w:rsidRPr="00C9133D">
        <w:rPr>
          <w:sz w:val="28"/>
          <w:szCs w:val="28"/>
        </w:rPr>
        <w:t>,</w:t>
      </w:r>
      <w:r w:rsidR="00EE648A" w:rsidRPr="00C9133D">
        <w:rPr>
          <w:sz w:val="28"/>
          <w:szCs w:val="28"/>
        </w:rPr>
        <w:t xml:space="preserve"> </w:t>
      </w:r>
      <w:r w:rsidR="00D725E0" w:rsidRPr="00C9133D">
        <w:rPr>
          <w:sz w:val="28"/>
          <w:szCs w:val="28"/>
        </w:rPr>
        <w:t>inclusiv</w:t>
      </w:r>
      <w:r w:rsidR="001D4730" w:rsidRPr="00C9133D">
        <w:rPr>
          <w:sz w:val="28"/>
          <w:szCs w:val="28"/>
        </w:rPr>
        <w:t>.</w:t>
      </w:r>
    </w:p>
    <w:p w14:paraId="2E33AA8F" w14:textId="22BA4D10" w:rsidR="00713525" w:rsidRPr="00C9133D" w:rsidRDefault="00713525" w:rsidP="007D75F3">
      <w:pPr>
        <w:numPr>
          <w:ilvl w:val="0"/>
          <w:numId w:val="13"/>
        </w:numPr>
        <w:suppressAutoHyphens/>
        <w:spacing w:before="60"/>
        <w:ind w:left="539" w:hanging="539"/>
        <w:jc w:val="both"/>
        <w:rPr>
          <w:sz w:val="28"/>
          <w:szCs w:val="28"/>
        </w:rPr>
      </w:pPr>
      <w:r w:rsidRPr="00C9133D">
        <w:rPr>
          <w:sz w:val="28"/>
          <w:szCs w:val="28"/>
        </w:rPr>
        <w:t>În cazul nerecuperării sumelor care fac obiectul obligației de restituire, la expirarea termenului de 30 de zile de la data comunicării, Ministerul Energiei comunică titlurile executorii împreună cu dovada comunicării acestora organelor fiscale competente, în vederea recuperării sumelor individualizate prin acestea potrivit prevederilor Legii nr. 207/2015 privind Codul de procedură fiscală, cu modificările și completările ulterioare.</w:t>
      </w:r>
    </w:p>
    <w:p w14:paraId="0F230140" w14:textId="77777777" w:rsidR="00713525" w:rsidRPr="00C9133D" w:rsidRDefault="00713525" w:rsidP="007D75F3">
      <w:pPr>
        <w:numPr>
          <w:ilvl w:val="0"/>
          <w:numId w:val="13"/>
        </w:numPr>
        <w:suppressAutoHyphens/>
        <w:spacing w:before="60"/>
        <w:ind w:left="539" w:hanging="539"/>
        <w:jc w:val="both"/>
        <w:rPr>
          <w:sz w:val="28"/>
          <w:szCs w:val="28"/>
        </w:rPr>
      </w:pPr>
      <w:r w:rsidRPr="00C9133D">
        <w:rPr>
          <w:sz w:val="28"/>
          <w:szCs w:val="28"/>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71D83CBC" w:rsidR="00713525" w:rsidRPr="00C9133D" w:rsidRDefault="00713525" w:rsidP="007D75F3">
      <w:pPr>
        <w:numPr>
          <w:ilvl w:val="0"/>
          <w:numId w:val="13"/>
        </w:numPr>
        <w:suppressAutoHyphens/>
        <w:spacing w:before="60"/>
        <w:ind w:left="539" w:hanging="539"/>
        <w:jc w:val="both"/>
        <w:rPr>
          <w:sz w:val="28"/>
          <w:szCs w:val="28"/>
        </w:rPr>
      </w:pPr>
      <w:r w:rsidRPr="00C9133D">
        <w:rPr>
          <w:sz w:val="28"/>
          <w:szCs w:val="28"/>
        </w:rPr>
        <w:t xml:space="preserve">În vederea încasării de la </w:t>
      </w:r>
      <w:r w:rsidR="006332A4" w:rsidRPr="00C9133D">
        <w:rPr>
          <w:sz w:val="28"/>
          <w:szCs w:val="28"/>
        </w:rPr>
        <w:t>Beneficiar</w:t>
      </w:r>
      <w:r w:rsidRPr="00C9133D">
        <w:rPr>
          <w:sz w:val="28"/>
          <w:szCs w:val="28"/>
        </w:rPr>
        <w:t xml:space="preserve"> a dobânzii prevăzute la alin. (1</w:t>
      </w:r>
      <w:r w:rsidR="00661287" w:rsidRPr="00C9133D">
        <w:rPr>
          <w:sz w:val="28"/>
          <w:szCs w:val="28"/>
        </w:rPr>
        <w:t>7</w:t>
      </w:r>
      <w:r w:rsidRPr="00C9133D">
        <w:rPr>
          <w:sz w:val="28"/>
          <w:szCs w:val="28"/>
        </w:rPr>
        <w:t xml:space="preserve">), Ministerul Energiei,  are obligația de a calcula cuantumul acesteia și de a emite </w:t>
      </w:r>
      <w:r w:rsidR="007636A8" w:rsidRPr="00C9133D">
        <w:rPr>
          <w:sz w:val="28"/>
          <w:szCs w:val="28"/>
        </w:rPr>
        <w:t xml:space="preserve">un </w:t>
      </w:r>
      <w:r w:rsidR="007636A8" w:rsidRPr="00C9133D">
        <w:rPr>
          <w:sz w:val="28"/>
          <w:szCs w:val="28"/>
          <w:shd w:val="clear" w:color="auto" w:fill="FFFFFF"/>
        </w:rPr>
        <w:t>proces-verbal de stabilire a creanțelor bugetare rezultate din aplicarea dobânzii datorate</w:t>
      </w:r>
      <w:r w:rsidRPr="00C9133D">
        <w:rPr>
          <w:sz w:val="28"/>
          <w:szCs w:val="28"/>
        </w:rPr>
        <w:t xml:space="preserve">, care constituie titlu de creanță și se comunică </w:t>
      </w:r>
      <w:r w:rsidR="006332A4" w:rsidRPr="00C9133D">
        <w:rPr>
          <w:sz w:val="28"/>
          <w:szCs w:val="28"/>
        </w:rPr>
        <w:t>Beneficiarului</w:t>
      </w:r>
      <w:r w:rsidRPr="00C9133D">
        <w:rPr>
          <w:sz w:val="28"/>
          <w:szCs w:val="28"/>
        </w:rPr>
        <w:t xml:space="preserve">. </w:t>
      </w:r>
    </w:p>
    <w:p w14:paraId="1304856F" w14:textId="21448549" w:rsidR="00713525" w:rsidRPr="00C9133D" w:rsidRDefault="00B20AAD" w:rsidP="007D75F3">
      <w:pPr>
        <w:numPr>
          <w:ilvl w:val="0"/>
          <w:numId w:val="13"/>
        </w:numPr>
        <w:suppressAutoHyphens/>
        <w:spacing w:before="60"/>
        <w:ind w:left="539" w:hanging="539"/>
        <w:jc w:val="both"/>
        <w:rPr>
          <w:sz w:val="28"/>
          <w:szCs w:val="28"/>
        </w:rPr>
      </w:pPr>
      <w:r w:rsidRPr="00C9133D">
        <w:rPr>
          <w:sz w:val="28"/>
          <w:szCs w:val="28"/>
        </w:rPr>
        <w:t xml:space="preserve">Rata dobanzii prevăzută la </w:t>
      </w:r>
      <w:r w:rsidR="009755C4" w:rsidRPr="00C9133D">
        <w:rPr>
          <w:sz w:val="28"/>
          <w:szCs w:val="28"/>
        </w:rPr>
        <w:t>alin</w:t>
      </w:r>
      <w:r w:rsidRPr="00C9133D">
        <w:rPr>
          <w:sz w:val="28"/>
          <w:szCs w:val="28"/>
        </w:rPr>
        <w:t>. 17 se calculează la nivelul determinat pentru creantele bugetare potrivit art. 174 din Codul de Procedura Fiscal</w:t>
      </w:r>
      <w:r w:rsidR="008E1823" w:rsidRPr="00C9133D">
        <w:rPr>
          <w:sz w:val="28"/>
          <w:szCs w:val="28"/>
        </w:rPr>
        <w:t>ă</w:t>
      </w:r>
      <w:r w:rsidRPr="00C9133D">
        <w:rPr>
          <w:sz w:val="28"/>
          <w:szCs w:val="28"/>
        </w:rPr>
        <w:t xml:space="preserve">, în vigoare la data întocmirii procesului-verbal de stabilire a creanţelor bugetare. Sumele reprezentând dobânzi datorate pentru neachitarea la termen a obligațiilor prevăzute în titlul de creanță se virează conform prevederilor alin. (19). </w:t>
      </w:r>
    </w:p>
    <w:p w14:paraId="558DAD6A" w14:textId="0F84C5B1" w:rsidR="008E1823" w:rsidRPr="00C9133D" w:rsidRDefault="008E1823" w:rsidP="007D75F3">
      <w:pPr>
        <w:numPr>
          <w:ilvl w:val="0"/>
          <w:numId w:val="13"/>
        </w:numPr>
        <w:suppressAutoHyphens/>
        <w:spacing w:before="60"/>
        <w:ind w:left="540" w:hanging="540"/>
        <w:jc w:val="both"/>
        <w:rPr>
          <w:sz w:val="28"/>
          <w:szCs w:val="28"/>
        </w:rPr>
      </w:pPr>
      <w:r w:rsidRPr="00C9133D">
        <w:rPr>
          <w:sz w:val="28"/>
          <w:szCs w:val="28"/>
        </w:rPr>
        <w:lastRenderedPageBreak/>
        <w:t xml:space="preserve">Recuperarea sumelor datorate se realizează cu respectarea normelor europene și naționale în materia ajutorului de stat. </w:t>
      </w:r>
    </w:p>
    <w:p w14:paraId="0906C4A0" w14:textId="1C422E0F" w:rsidR="00B717AB" w:rsidRPr="00C9133D" w:rsidRDefault="00B717AB" w:rsidP="007D75F3">
      <w:pPr>
        <w:numPr>
          <w:ilvl w:val="0"/>
          <w:numId w:val="13"/>
        </w:numPr>
        <w:suppressAutoHyphens/>
        <w:spacing w:before="60"/>
        <w:ind w:left="540" w:hanging="540"/>
        <w:jc w:val="both"/>
        <w:rPr>
          <w:sz w:val="28"/>
          <w:szCs w:val="28"/>
        </w:rPr>
      </w:pPr>
      <w:r w:rsidRPr="00C9133D">
        <w:rPr>
          <w:sz w:val="28"/>
          <w:szCs w:val="28"/>
        </w:rPr>
        <w:t xml:space="preserve">Cererea </w:t>
      </w:r>
      <w:r w:rsidR="00DE1B73" w:rsidRPr="00C9133D">
        <w:rPr>
          <w:sz w:val="28"/>
          <w:szCs w:val="28"/>
        </w:rPr>
        <w:t xml:space="preserve">finală </w:t>
      </w:r>
      <w:r w:rsidRPr="00C9133D">
        <w:rPr>
          <w:sz w:val="28"/>
          <w:szCs w:val="28"/>
        </w:rPr>
        <w:t xml:space="preserve">de transfer va fi însoțită de un raport de audit extern </w:t>
      </w:r>
      <w:r w:rsidR="00566298" w:rsidRPr="00C9133D">
        <w:rPr>
          <w:sz w:val="28"/>
          <w:szCs w:val="28"/>
        </w:rPr>
        <w:t xml:space="preserve">independent </w:t>
      </w:r>
      <w:r w:rsidRPr="00C9133D">
        <w:rPr>
          <w:sz w:val="28"/>
          <w:szCs w:val="28"/>
        </w:rPr>
        <w:t xml:space="preserve">privind implementarea proiectului și utilizarea fondurilor aferente. </w:t>
      </w:r>
    </w:p>
    <w:p w14:paraId="5473B7EE" w14:textId="2C8C74D6" w:rsidR="00C35CAD" w:rsidRPr="00C9133D" w:rsidRDefault="00C35CAD" w:rsidP="00713525">
      <w:pPr>
        <w:rPr>
          <w:b/>
          <w:sz w:val="28"/>
          <w:szCs w:val="28"/>
        </w:rPr>
      </w:pPr>
    </w:p>
    <w:p w14:paraId="236B1055" w14:textId="77777777" w:rsidR="002B29F7" w:rsidRPr="00C9133D" w:rsidRDefault="002B29F7" w:rsidP="00713525">
      <w:pPr>
        <w:rPr>
          <w:b/>
          <w:sz w:val="28"/>
          <w:szCs w:val="28"/>
        </w:rPr>
      </w:pPr>
    </w:p>
    <w:p w14:paraId="5A6525C0" w14:textId="77777777" w:rsidR="00080824" w:rsidRPr="00C9133D" w:rsidRDefault="00080824" w:rsidP="00713525">
      <w:pPr>
        <w:rPr>
          <w:b/>
          <w:sz w:val="28"/>
          <w:szCs w:val="28"/>
        </w:rPr>
      </w:pPr>
    </w:p>
    <w:p w14:paraId="76640A50" w14:textId="411561A8" w:rsidR="00C35CAD" w:rsidRPr="00C9133D" w:rsidRDefault="00C35CAD" w:rsidP="00713525">
      <w:pPr>
        <w:rPr>
          <w:b/>
          <w:iCs/>
          <w:sz w:val="28"/>
          <w:szCs w:val="28"/>
        </w:rPr>
      </w:pPr>
      <w:r w:rsidRPr="00C9133D">
        <w:rPr>
          <w:b/>
          <w:sz w:val="28"/>
          <w:szCs w:val="28"/>
        </w:rPr>
        <w:t xml:space="preserve">CAPITOLUL V </w:t>
      </w:r>
      <w:r w:rsidR="00B922FC" w:rsidRPr="00C9133D">
        <w:rPr>
          <w:b/>
          <w:sz w:val="28"/>
          <w:szCs w:val="28"/>
        </w:rPr>
        <w:t>–</w:t>
      </w:r>
      <w:r w:rsidRPr="00C9133D">
        <w:rPr>
          <w:b/>
          <w:sz w:val="28"/>
          <w:szCs w:val="28"/>
        </w:rPr>
        <w:t xml:space="preserve"> </w:t>
      </w:r>
      <w:r w:rsidRPr="00C9133D">
        <w:rPr>
          <w:b/>
          <w:iCs/>
          <w:sz w:val="28"/>
          <w:szCs w:val="28"/>
        </w:rPr>
        <w:t>VERIFICĂRI</w:t>
      </w:r>
      <w:r w:rsidR="00B922FC" w:rsidRPr="00C9133D">
        <w:rPr>
          <w:b/>
          <w:iCs/>
          <w:sz w:val="28"/>
          <w:szCs w:val="28"/>
        </w:rPr>
        <w:t xml:space="preserve">. </w:t>
      </w:r>
      <w:r w:rsidRPr="00C9133D">
        <w:rPr>
          <w:b/>
          <w:iCs/>
          <w:sz w:val="28"/>
          <w:szCs w:val="28"/>
        </w:rPr>
        <w:t>AUDIT</w:t>
      </w:r>
      <w:r w:rsidR="00B922FC" w:rsidRPr="00C9133D">
        <w:rPr>
          <w:b/>
          <w:iCs/>
          <w:sz w:val="28"/>
          <w:szCs w:val="28"/>
        </w:rPr>
        <w:t xml:space="preserve">. </w:t>
      </w:r>
      <w:r w:rsidR="007945D9" w:rsidRPr="00C9133D">
        <w:rPr>
          <w:b/>
          <w:iCs/>
          <w:sz w:val="28"/>
          <w:szCs w:val="28"/>
        </w:rPr>
        <w:t>NEREGULI. MONITORIZARE SI RAPORTARE</w:t>
      </w:r>
    </w:p>
    <w:p w14:paraId="5020834A" w14:textId="77777777" w:rsidR="00C35CAD" w:rsidRPr="00C9133D" w:rsidRDefault="00C35CAD" w:rsidP="00713525">
      <w:pPr>
        <w:rPr>
          <w:b/>
          <w:sz w:val="28"/>
          <w:szCs w:val="28"/>
        </w:rPr>
      </w:pPr>
    </w:p>
    <w:p w14:paraId="3C81EDA5" w14:textId="5EF5E989" w:rsidR="00C35CAD" w:rsidRPr="00C9133D" w:rsidRDefault="00C35CAD" w:rsidP="00713525">
      <w:pPr>
        <w:rPr>
          <w:b/>
          <w:iCs/>
          <w:sz w:val="28"/>
          <w:szCs w:val="28"/>
        </w:rPr>
      </w:pPr>
      <w:r w:rsidRPr="00C9133D">
        <w:rPr>
          <w:b/>
          <w:sz w:val="28"/>
          <w:szCs w:val="28"/>
        </w:rPr>
        <w:t xml:space="preserve">Articolul </w:t>
      </w:r>
      <w:r w:rsidR="00015DE9" w:rsidRPr="00C9133D">
        <w:rPr>
          <w:b/>
          <w:sz w:val="28"/>
          <w:szCs w:val="28"/>
        </w:rPr>
        <w:t>9</w:t>
      </w:r>
      <w:r w:rsidRPr="00C9133D">
        <w:rPr>
          <w:b/>
          <w:sz w:val="28"/>
          <w:szCs w:val="28"/>
        </w:rPr>
        <w:t xml:space="preserve"> </w:t>
      </w:r>
      <w:r w:rsidR="007945D9" w:rsidRPr="00C9133D">
        <w:rPr>
          <w:b/>
          <w:sz w:val="28"/>
          <w:szCs w:val="28"/>
        </w:rPr>
        <w:t xml:space="preserve"> - Verific</w:t>
      </w:r>
      <w:r w:rsidR="00080824" w:rsidRPr="00C9133D">
        <w:rPr>
          <w:b/>
          <w:sz w:val="28"/>
          <w:szCs w:val="28"/>
        </w:rPr>
        <w:t>ă</w:t>
      </w:r>
      <w:r w:rsidR="007945D9" w:rsidRPr="00C9133D">
        <w:rPr>
          <w:b/>
          <w:sz w:val="28"/>
          <w:szCs w:val="28"/>
        </w:rPr>
        <w:t xml:space="preserve">ri </w:t>
      </w:r>
      <w:r w:rsidR="00080824" w:rsidRPr="00C9133D">
        <w:rPr>
          <w:b/>
          <w:sz w:val="28"/>
          <w:szCs w:val="28"/>
        </w:rPr>
        <w:t>ș</w:t>
      </w:r>
      <w:r w:rsidR="007945D9" w:rsidRPr="00C9133D">
        <w:rPr>
          <w:b/>
          <w:sz w:val="28"/>
          <w:szCs w:val="28"/>
        </w:rPr>
        <w:t>i audit</w:t>
      </w:r>
    </w:p>
    <w:p w14:paraId="6077139B" w14:textId="77777777" w:rsidR="00C35CAD" w:rsidRPr="00C9133D" w:rsidRDefault="00C35CAD" w:rsidP="00C35CAD">
      <w:pPr>
        <w:tabs>
          <w:tab w:val="left" w:pos="284"/>
        </w:tabs>
        <w:ind w:left="270"/>
        <w:jc w:val="both"/>
        <w:rPr>
          <w:bCs/>
          <w:iCs/>
          <w:sz w:val="28"/>
          <w:szCs w:val="28"/>
        </w:rPr>
      </w:pPr>
    </w:p>
    <w:p w14:paraId="7AB9B416" w14:textId="77777777" w:rsidR="003E5A3A" w:rsidRPr="00C9133D" w:rsidRDefault="00C35CAD" w:rsidP="00C35CAD">
      <w:pPr>
        <w:tabs>
          <w:tab w:val="left" w:pos="450"/>
        </w:tabs>
        <w:ind w:left="426" w:hanging="426"/>
        <w:jc w:val="both"/>
        <w:rPr>
          <w:bCs/>
          <w:iCs/>
          <w:sz w:val="28"/>
          <w:szCs w:val="28"/>
        </w:rPr>
      </w:pPr>
      <w:r w:rsidRPr="00C9133D">
        <w:rPr>
          <w:bCs/>
          <w:iCs/>
          <w:sz w:val="28"/>
          <w:szCs w:val="28"/>
        </w:rPr>
        <w:t>(1)</w:t>
      </w:r>
      <w:r w:rsidRPr="00C9133D">
        <w:rPr>
          <w:bCs/>
          <w:iCs/>
          <w:sz w:val="28"/>
          <w:szCs w:val="28"/>
        </w:rPr>
        <w:tab/>
        <w:t>Beneficiarul va transmite Ministerului Energiei în termen de 15 zile de la semnarea prezentului Contract organigrama</w:t>
      </w:r>
      <w:r w:rsidR="00A138FD" w:rsidRPr="00C9133D">
        <w:rPr>
          <w:bCs/>
          <w:iCs/>
          <w:sz w:val="28"/>
          <w:szCs w:val="28"/>
        </w:rPr>
        <w:t xml:space="preserve"> Unității de implementare a proiectului</w:t>
      </w:r>
      <w:r w:rsidRPr="00C9133D">
        <w:rPr>
          <w:bCs/>
          <w:iCs/>
          <w:sz w:val="28"/>
          <w:szCs w:val="28"/>
        </w:rPr>
        <w:t xml:space="preserve"> </w:t>
      </w:r>
      <w:r w:rsidR="005D418D" w:rsidRPr="00C9133D">
        <w:rPr>
          <w:bCs/>
          <w:iCs/>
          <w:sz w:val="28"/>
          <w:szCs w:val="28"/>
        </w:rPr>
        <w:t>(</w:t>
      </w:r>
      <w:r w:rsidR="000503B2" w:rsidRPr="00C9133D">
        <w:rPr>
          <w:bCs/>
          <w:iCs/>
          <w:sz w:val="28"/>
          <w:szCs w:val="28"/>
        </w:rPr>
        <w:t>UIP</w:t>
      </w:r>
      <w:r w:rsidR="005D418D" w:rsidRPr="00C9133D">
        <w:rPr>
          <w:bCs/>
          <w:iCs/>
          <w:sz w:val="28"/>
          <w:szCs w:val="28"/>
        </w:rPr>
        <w:t>)</w:t>
      </w:r>
      <w:r w:rsidRPr="00C9133D">
        <w:rPr>
          <w:bCs/>
          <w:iCs/>
          <w:sz w:val="28"/>
          <w:szCs w:val="28"/>
        </w:rPr>
        <w:t xml:space="preserve">, însoţită de descrierea funcţiilor şi atribuţiilor fiecărui compartiment din cadrul structurii şi de lista persoanelor implicate în gestionarea Proiectului, </w:t>
      </w:r>
      <w:r w:rsidR="0064366A" w:rsidRPr="00C9133D">
        <w:rPr>
          <w:bCs/>
          <w:iCs/>
          <w:sz w:val="28"/>
          <w:szCs w:val="28"/>
        </w:rPr>
        <w:t xml:space="preserve">cu nominalizarea expresă a managerului UIP și cu precizarea rolului şi a responsabilităţilor fiecărui membru UIP. </w:t>
      </w:r>
    </w:p>
    <w:p w14:paraId="53380184" w14:textId="30306D1B" w:rsidR="00C35CAD" w:rsidRPr="00C9133D" w:rsidRDefault="003E5A3A" w:rsidP="00C35CAD">
      <w:pPr>
        <w:tabs>
          <w:tab w:val="left" w:pos="450"/>
        </w:tabs>
        <w:ind w:left="426" w:hanging="426"/>
        <w:jc w:val="both"/>
        <w:rPr>
          <w:bCs/>
          <w:iCs/>
          <w:sz w:val="28"/>
          <w:szCs w:val="28"/>
        </w:rPr>
      </w:pPr>
      <w:r w:rsidRPr="00C9133D">
        <w:rPr>
          <w:bCs/>
          <w:iCs/>
          <w:sz w:val="28"/>
          <w:szCs w:val="28"/>
        </w:rPr>
        <w:tab/>
      </w:r>
      <w:r w:rsidR="00E64839" w:rsidRPr="00C9133D">
        <w:rPr>
          <w:bCs/>
          <w:iCs/>
          <w:sz w:val="28"/>
          <w:szCs w:val="28"/>
        </w:rPr>
        <w:t>Orice modificare intervenită în structura UIP, precum și în ceea ce privește funcțiile și atribuțiile membrilor UIP va fi comunicată Ministerului Energiei în termen de 15 zile de la producerea evenimentului.</w:t>
      </w:r>
      <w:r w:rsidR="00C35CAD" w:rsidRPr="00C9133D">
        <w:rPr>
          <w:bCs/>
          <w:iCs/>
          <w:sz w:val="28"/>
          <w:szCs w:val="28"/>
        </w:rPr>
        <w:t xml:space="preserve"> </w:t>
      </w:r>
    </w:p>
    <w:p w14:paraId="269F077C" w14:textId="717DF8AB" w:rsidR="00C35CAD" w:rsidRPr="00C9133D" w:rsidRDefault="00C35CAD" w:rsidP="00C35CAD">
      <w:pPr>
        <w:tabs>
          <w:tab w:val="left" w:pos="450"/>
        </w:tabs>
        <w:ind w:left="426" w:hanging="426"/>
        <w:jc w:val="both"/>
        <w:rPr>
          <w:bCs/>
          <w:iCs/>
          <w:sz w:val="28"/>
          <w:szCs w:val="28"/>
        </w:rPr>
      </w:pPr>
      <w:r w:rsidRPr="00C9133D">
        <w:rPr>
          <w:bCs/>
          <w:iCs/>
          <w:sz w:val="28"/>
          <w:szCs w:val="28"/>
        </w:rPr>
        <w:t>(2)</w:t>
      </w:r>
      <w:r w:rsidRPr="00C9133D">
        <w:rPr>
          <w:bCs/>
          <w:iCs/>
          <w:sz w:val="28"/>
          <w:szCs w:val="28"/>
        </w:rPr>
        <w:tab/>
        <w:t xml:space="preserve">Beneficiarul trebuie să asigure </w:t>
      </w:r>
      <w:r w:rsidR="004F5070" w:rsidRPr="00C9133D">
        <w:rPr>
          <w:bCs/>
          <w:iCs/>
          <w:sz w:val="28"/>
          <w:szCs w:val="28"/>
        </w:rPr>
        <w:t xml:space="preserve">elaborarea </w:t>
      </w:r>
      <w:r w:rsidRPr="00C9133D">
        <w:rPr>
          <w:bCs/>
          <w:iCs/>
          <w:sz w:val="28"/>
          <w:szCs w:val="28"/>
        </w:rPr>
        <w:t>Proceduril</w:t>
      </w:r>
      <w:r w:rsidR="001D4730" w:rsidRPr="00C9133D">
        <w:rPr>
          <w:bCs/>
          <w:iCs/>
          <w:sz w:val="28"/>
          <w:szCs w:val="28"/>
        </w:rPr>
        <w:t>or</w:t>
      </w:r>
      <w:r w:rsidRPr="00C9133D">
        <w:rPr>
          <w:bCs/>
          <w:iCs/>
          <w:sz w:val="28"/>
          <w:szCs w:val="28"/>
        </w:rPr>
        <w:t xml:space="preserve"> interne privind capacitatea administrativă pentru implementarea Proiectului în condițiile Contractului. </w:t>
      </w:r>
    </w:p>
    <w:p w14:paraId="3DEEF46B" w14:textId="66C94B23" w:rsidR="00C35CAD" w:rsidRPr="00C9133D" w:rsidRDefault="00C35CAD" w:rsidP="00C35CAD">
      <w:pPr>
        <w:tabs>
          <w:tab w:val="left" w:pos="450"/>
        </w:tabs>
        <w:ind w:left="426" w:hanging="426"/>
        <w:jc w:val="both"/>
        <w:rPr>
          <w:bCs/>
          <w:iCs/>
          <w:sz w:val="28"/>
          <w:szCs w:val="28"/>
        </w:rPr>
      </w:pPr>
      <w:r w:rsidRPr="00C9133D">
        <w:rPr>
          <w:bCs/>
          <w:iCs/>
          <w:sz w:val="28"/>
          <w:szCs w:val="28"/>
        </w:rPr>
        <w:t>(3)</w:t>
      </w:r>
      <w:r w:rsidRPr="00C9133D">
        <w:rPr>
          <w:bCs/>
          <w:iCs/>
          <w:sz w:val="28"/>
          <w:szCs w:val="28"/>
        </w:rPr>
        <w:tab/>
        <w:t>Beneficiarul va asigura transmiterea la Ministerul Energiei a procedurilor de lucru în vigoare pentru implementarea Proiectului, aprobate intern sau dovada că acestea au fost deja transmise (copii ale adresei de înaintare a procedurilor și ale adreselor de transmitere a eventualelor modificări ulterioare ale acestora),</w:t>
      </w:r>
      <w:r w:rsidR="00550284" w:rsidRPr="00C9133D">
        <w:rPr>
          <w:bCs/>
          <w:iCs/>
          <w:sz w:val="28"/>
          <w:szCs w:val="28"/>
        </w:rPr>
        <w:t xml:space="preserve"> în maximum 10 zile lucrătoare de la data intrării în vigoare a prezentului Contract</w:t>
      </w:r>
      <w:r w:rsidRPr="00C9133D">
        <w:rPr>
          <w:bCs/>
          <w:iCs/>
          <w:sz w:val="28"/>
          <w:szCs w:val="28"/>
        </w:rPr>
        <w:t>. Beneficiarul va informa Ministerul Energiei cu privire la orice modificare majoră a acestor proceduri, în termen de 20 de zile calendaristice de la data aprobării interne a acesteia. În cazul elaborării unor proceduri noi, Beneficiarul are obligația să le transmită la Ministerul Energiei, în termen de 20 de zile calendaristice de la aprobarea internă a acestora.</w:t>
      </w:r>
    </w:p>
    <w:p w14:paraId="13237495" w14:textId="6B738ED1" w:rsidR="00C35CAD" w:rsidRPr="00C9133D" w:rsidRDefault="00C35CAD" w:rsidP="00C35CAD">
      <w:pPr>
        <w:tabs>
          <w:tab w:val="left" w:pos="426"/>
        </w:tabs>
        <w:ind w:left="426" w:hanging="426"/>
        <w:jc w:val="both"/>
        <w:rPr>
          <w:bCs/>
          <w:iCs/>
          <w:sz w:val="28"/>
          <w:szCs w:val="28"/>
        </w:rPr>
      </w:pPr>
      <w:r w:rsidRPr="00C9133D">
        <w:rPr>
          <w:bCs/>
          <w:iCs/>
          <w:sz w:val="28"/>
          <w:szCs w:val="28"/>
        </w:rPr>
        <w:t>(4)</w:t>
      </w:r>
      <w:r w:rsidRPr="00C9133D">
        <w:rPr>
          <w:bCs/>
          <w:iCs/>
          <w:sz w:val="28"/>
          <w:szCs w:val="28"/>
        </w:rPr>
        <w:tab/>
        <w:t>Ministerul Energiei va analiza procedurile interne transmise de Beneficiar și, în cazul în care acestea nu prevăd toate activitățile necesar a fi desfășurate la nivelul Beneficiarului pentru îndeplinirea obligațiilor acestuia prevăzute în Contract, Ministerul Energiei va solicita Beneficiarului completarea/ revizuirea acestora și retransmiterea versiunii aprobate la Ministerul Energiei.</w:t>
      </w:r>
    </w:p>
    <w:p w14:paraId="523C2516" w14:textId="77777777" w:rsidR="00C35CAD" w:rsidRPr="00C9133D" w:rsidRDefault="00C35CAD" w:rsidP="00C35CAD">
      <w:pPr>
        <w:tabs>
          <w:tab w:val="left" w:pos="426"/>
        </w:tabs>
        <w:ind w:left="426" w:hanging="426"/>
        <w:jc w:val="both"/>
        <w:rPr>
          <w:bCs/>
          <w:iCs/>
          <w:sz w:val="28"/>
          <w:szCs w:val="28"/>
        </w:rPr>
      </w:pPr>
      <w:r w:rsidRPr="00C9133D">
        <w:rPr>
          <w:bCs/>
          <w:iCs/>
          <w:sz w:val="28"/>
          <w:szCs w:val="28"/>
        </w:rPr>
        <w:t>(5)</w:t>
      </w:r>
      <w:r w:rsidRPr="00C9133D">
        <w:rPr>
          <w:bCs/>
          <w:iCs/>
          <w:sz w:val="28"/>
          <w:szCs w:val="28"/>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1407FBA3" w:rsidR="00C35CAD" w:rsidRPr="00C9133D" w:rsidRDefault="00C35CAD" w:rsidP="00BD50F7">
      <w:pPr>
        <w:tabs>
          <w:tab w:val="left" w:pos="426"/>
        </w:tabs>
        <w:ind w:left="993" w:hanging="426"/>
        <w:jc w:val="both"/>
        <w:rPr>
          <w:bCs/>
          <w:iCs/>
          <w:sz w:val="28"/>
          <w:szCs w:val="28"/>
        </w:rPr>
      </w:pPr>
      <w:r w:rsidRPr="00C9133D">
        <w:rPr>
          <w:bCs/>
          <w:iCs/>
          <w:sz w:val="28"/>
          <w:szCs w:val="28"/>
        </w:rPr>
        <w:t>a</w:t>
      </w:r>
      <w:r w:rsidR="008674FB" w:rsidRPr="00C9133D">
        <w:rPr>
          <w:bCs/>
          <w:iCs/>
          <w:sz w:val="28"/>
          <w:szCs w:val="28"/>
        </w:rPr>
        <w:t>)</w:t>
      </w:r>
      <w:r w:rsidRPr="00C9133D">
        <w:rPr>
          <w:bCs/>
          <w:iCs/>
          <w:sz w:val="28"/>
          <w:szCs w:val="28"/>
        </w:rPr>
        <w:tab/>
        <w:t xml:space="preserve">respectarea prevederilor Contractului  în ceea ce priveşte achiziţiile; </w:t>
      </w:r>
    </w:p>
    <w:p w14:paraId="68FB3C15" w14:textId="0E633A68" w:rsidR="00C35CAD" w:rsidRPr="00C9133D" w:rsidRDefault="00C35CAD" w:rsidP="00BD50F7">
      <w:pPr>
        <w:tabs>
          <w:tab w:val="left" w:pos="450"/>
        </w:tabs>
        <w:ind w:left="993" w:hanging="426"/>
        <w:jc w:val="both"/>
        <w:rPr>
          <w:bCs/>
          <w:iCs/>
          <w:sz w:val="28"/>
          <w:szCs w:val="28"/>
        </w:rPr>
      </w:pPr>
      <w:r w:rsidRPr="00C9133D">
        <w:rPr>
          <w:bCs/>
          <w:iCs/>
          <w:sz w:val="28"/>
          <w:szCs w:val="28"/>
        </w:rPr>
        <w:t>b</w:t>
      </w:r>
      <w:r w:rsidR="008674FB" w:rsidRPr="00C9133D">
        <w:rPr>
          <w:bCs/>
          <w:iCs/>
          <w:sz w:val="28"/>
          <w:szCs w:val="28"/>
        </w:rPr>
        <w:t>)</w:t>
      </w:r>
      <w:r w:rsidRPr="00C9133D">
        <w:rPr>
          <w:bCs/>
          <w:iCs/>
          <w:sz w:val="28"/>
          <w:szCs w:val="28"/>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BD69A2B" w:rsidR="00C35CAD" w:rsidRPr="00C9133D" w:rsidRDefault="00C35CAD" w:rsidP="00BD50F7">
      <w:pPr>
        <w:tabs>
          <w:tab w:val="left" w:pos="450"/>
        </w:tabs>
        <w:ind w:left="993" w:hanging="426"/>
        <w:jc w:val="both"/>
        <w:rPr>
          <w:bCs/>
          <w:iCs/>
          <w:sz w:val="28"/>
          <w:szCs w:val="28"/>
        </w:rPr>
      </w:pPr>
      <w:r w:rsidRPr="00C9133D">
        <w:rPr>
          <w:bCs/>
          <w:iCs/>
          <w:sz w:val="28"/>
          <w:szCs w:val="28"/>
        </w:rPr>
        <w:lastRenderedPageBreak/>
        <w:t>c</w:t>
      </w:r>
      <w:r w:rsidR="008674FB" w:rsidRPr="00C9133D">
        <w:rPr>
          <w:bCs/>
          <w:iCs/>
          <w:sz w:val="28"/>
          <w:szCs w:val="28"/>
        </w:rPr>
        <w:t>)</w:t>
      </w:r>
      <w:r w:rsidRPr="00C9133D">
        <w:rPr>
          <w:bCs/>
          <w:iCs/>
          <w:sz w:val="28"/>
          <w:szCs w:val="28"/>
        </w:rPr>
        <w:tab/>
        <w:t>modul în care au fost fundamentate deciziile adoptate de Beneficiar în ceea ce priveşte implementarea Proiectului;</w:t>
      </w:r>
    </w:p>
    <w:p w14:paraId="01361424" w14:textId="36EFC82E" w:rsidR="00C35CAD" w:rsidRPr="00C9133D" w:rsidRDefault="00C35CAD" w:rsidP="00BD50F7">
      <w:pPr>
        <w:tabs>
          <w:tab w:val="left" w:pos="450"/>
        </w:tabs>
        <w:ind w:left="993" w:hanging="426"/>
        <w:jc w:val="both"/>
        <w:rPr>
          <w:bCs/>
          <w:iCs/>
          <w:sz w:val="28"/>
          <w:szCs w:val="28"/>
        </w:rPr>
      </w:pPr>
      <w:r w:rsidRPr="00C9133D">
        <w:rPr>
          <w:bCs/>
          <w:iCs/>
          <w:sz w:val="28"/>
          <w:szCs w:val="28"/>
        </w:rPr>
        <w:t>d</w:t>
      </w:r>
      <w:r w:rsidR="008674FB" w:rsidRPr="00C9133D">
        <w:rPr>
          <w:bCs/>
          <w:iCs/>
          <w:sz w:val="28"/>
          <w:szCs w:val="28"/>
        </w:rPr>
        <w:t>)</w:t>
      </w:r>
      <w:r w:rsidRPr="00C9133D">
        <w:rPr>
          <w:bCs/>
          <w:iCs/>
          <w:sz w:val="28"/>
          <w:szCs w:val="28"/>
        </w:rPr>
        <w:tab/>
        <w:t>modul de autorizare şi efectuare a plăţilor şi de evidenţiere a acestora în sistemul contabil al Beneficiarului;</w:t>
      </w:r>
    </w:p>
    <w:p w14:paraId="12AF6AA5" w14:textId="5D22548B" w:rsidR="00C35CAD" w:rsidRPr="00C9133D" w:rsidRDefault="00C35CAD" w:rsidP="002A4D06">
      <w:pPr>
        <w:tabs>
          <w:tab w:val="left" w:pos="450"/>
        </w:tabs>
        <w:ind w:left="993" w:hanging="426"/>
        <w:jc w:val="both"/>
        <w:rPr>
          <w:bCs/>
          <w:iCs/>
          <w:sz w:val="28"/>
          <w:szCs w:val="28"/>
        </w:rPr>
      </w:pPr>
      <w:r w:rsidRPr="00C9133D">
        <w:rPr>
          <w:bCs/>
          <w:iCs/>
          <w:sz w:val="28"/>
          <w:szCs w:val="28"/>
        </w:rPr>
        <w:t>e</w:t>
      </w:r>
      <w:r w:rsidR="008674FB" w:rsidRPr="00C9133D">
        <w:rPr>
          <w:bCs/>
          <w:iCs/>
          <w:sz w:val="28"/>
          <w:szCs w:val="28"/>
        </w:rPr>
        <w:t>)</w:t>
      </w:r>
      <w:r w:rsidRPr="00C9133D">
        <w:rPr>
          <w:bCs/>
          <w:iCs/>
          <w:sz w:val="28"/>
          <w:szCs w:val="28"/>
        </w:rPr>
        <w:tab/>
        <w:t>modul în care a fost utilizată cofinanţarea cheltuielilor neeligibile în conformitate cu prevederile Contractului;</w:t>
      </w:r>
    </w:p>
    <w:p w14:paraId="6E9AECF1" w14:textId="09122FF1" w:rsidR="00C35CAD" w:rsidRPr="00C9133D" w:rsidRDefault="00C35CAD" w:rsidP="00BD50F7">
      <w:pPr>
        <w:tabs>
          <w:tab w:val="left" w:pos="450"/>
        </w:tabs>
        <w:ind w:left="993" w:hanging="426"/>
        <w:jc w:val="both"/>
        <w:rPr>
          <w:bCs/>
          <w:iCs/>
          <w:sz w:val="28"/>
          <w:szCs w:val="28"/>
        </w:rPr>
      </w:pPr>
      <w:r w:rsidRPr="00C9133D">
        <w:rPr>
          <w:bCs/>
          <w:iCs/>
          <w:sz w:val="28"/>
          <w:szCs w:val="28"/>
        </w:rPr>
        <w:t>f</w:t>
      </w:r>
      <w:r w:rsidR="008674FB" w:rsidRPr="00C9133D">
        <w:rPr>
          <w:bCs/>
          <w:iCs/>
          <w:sz w:val="28"/>
          <w:szCs w:val="28"/>
        </w:rPr>
        <w:t>)</w:t>
      </w:r>
      <w:r w:rsidR="005E7D3A" w:rsidRPr="00C9133D">
        <w:rPr>
          <w:bCs/>
          <w:iCs/>
          <w:sz w:val="28"/>
          <w:szCs w:val="28"/>
        </w:rPr>
        <w:tab/>
      </w:r>
      <w:r w:rsidRPr="00C9133D">
        <w:rPr>
          <w:bCs/>
          <w:iCs/>
          <w:sz w:val="28"/>
          <w:szCs w:val="28"/>
        </w:rPr>
        <w:t>modul în care au fost stabilite, raportate şi recuperate debitele rezultate în perioada implementării Proiectului;</w:t>
      </w:r>
    </w:p>
    <w:p w14:paraId="12B71CC2" w14:textId="31B63D1C" w:rsidR="00C35CAD" w:rsidRPr="00C9133D" w:rsidRDefault="00C35CAD" w:rsidP="00BD50F7">
      <w:pPr>
        <w:tabs>
          <w:tab w:val="left" w:pos="450"/>
        </w:tabs>
        <w:ind w:left="993" w:hanging="426"/>
        <w:jc w:val="both"/>
        <w:rPr>
          <w:bCs/>
          <w:iCs/>
          <w:sz w:val="28"/>
          <w:szCs w:val="28"/>
        </w:rPr>
      </w:pPr>
      <w:r w:rsidRPr="00C9133D">
        <w:rPr>
          <w:bCs/>
          <w:iCs/>
          <w:sz w:val="28"/>
          <w:szCs w:val="28"/>
        </w:rPr>
        <w:t>g</w:t>
      </w:r>
      <w:r w:rsidR="008674FB" w:rsidRPr="00C9133D">
        <w:rPr>
          <w:bCs/>
          <w:iCs/>
          <w:sz w:val="28"/>
          <w:szCs w:val="28"/>
        </w:rPr>
        <w:t>)</w:t>
      </w:r>
      <w:r w:rsidRPr="00C9133D">
        <w:rPr>
          <w:bCs/>
          <w:iCs/>
          <w:sz w:val="28"/>
          <w:szCs w:val="28"/>
        </w:rPr>
        <w:tab/>
        <w:t xml:space="preserve">modul în care s-a realizat informarea și publicitatea </w:t>
      </w:r>
      <w:r w:rsidR="00605AF8" w:rsidRPr="00C9133D">
        <w:rPr>
          <w:bCs/>
          <w:iCs/>
          <w:sz w:val="28"/>
          <w:szCs w:val="28"/>
        </w:rPr>
        <w:t>P</w:t>
      </w:r>
      <w:r w:rsidRPr="00C9133D">
        <w:rPr>
          <w:bCs/>
          <w:iCs/>
          <w:sz w:val="28"/>
          <w:szCs w:val="28"/>
        </w:rPr>
        <w:t>roiectului.</w:t>
      </w:r>
    </w:p>
    <w:p w14:paraId="15D6F806" w14:textId="24C9C0F2" w:rsidR="00C35CAD" w:rsidRPr="00C9133D" w:rsidRDefault="00C35CAD" w:rsidP="00445E36">
      <w:pPr>
        <w:tabs>
          <w:tab w:val="left" w:pos="1134"/>
        </w:tabs>
        <w:ind w:left="426" w:hanging="426"/>
        <w:jc w:val="both"/>
        <w:rPr>
          <w:bCs/>
          <w:iCs/>
          <w:sz w:val="28"/>
          <w:szCs w:val="28"/>
        </w:rPr>
      </w:pPr>
      <w:r w:rsidRPr="00C9133D">
        <w:rPr>
          <w:bCs/>
          <w:iCs/>
          <w:sz w:val="28"/>
          <w:szCs w:val="28"/>
        </w:rPr>
        <w:t>(</w:t>
      </w:r>
      <w:r w:rsidR="008674FB" w:rsidRPr="00C9133D">
        <w:rPr>
          <w:bCs/>
          <w:iCs/>
          <w:sz w:val="28"/>
          <w:szCs w:val="28"/>
        </w:rPr>
        <w:t>6</w:t>
      </w:r>
      <w:r w:rsidRPr="00C9133D">
        <w:rPr>
          <w:bCs/>
          <w:iCs/>
          <w:sz w:val="28"/>
          <w:szCs w:val="28"/>
        </w:rPr>
        <w:t>)</w:t>
      </w:r>
      <w:r w:rsidRPr="00C9133D">
        <w:rPr>
          <w:bCs/>
          <w:iCs/>
          <w:sz w:val="28"/>
          <w:szCs w:val="28"/>
        </w:rPr>
        <w:tab/>
        <w:t xml:space="preserve">Documentele care constituie pista de audit vor fi păstrate ca documente originale şi, </w:t>
      </w:r>
      <w:r w:rsidR="008D5187" w:rsidRPr="00C9133D">
        <w:rPr>
          <w:bCs/>
          <w:iCs/>
          <w:sz w:val="28"/>
          <w:szCs w:val="28"/>
        </w:rPr>
        <w:t xml:space="preserve"> </w:t>
      </w:r>
      <w:r w:rsidRPr="00C9133D">
        <w:rPr>
          <w:bCs/>
          <w:iCs/>
          <w:sz w:val="28"/>
          <w:szCs w:val="28"/>
        </w:rPr>
        <w:t>în cazuri excepţionale, ca documente certificate a fi conforme cu originalul, iar păstrarea acestora se va face în cel puțin unul dintre următoarele formate autorizate:</w:t>
      </w:r>
    </w:p>
    <w:p w14:paraId="72F5C4D6" w14:textId="2401AF25" w:rsidR="00C35CAD" w:rsidRPr="00C9133D" w:rsidRDefault="00C35CAD" w:rsidP="00BD50F7">
      <w:pPr>
        <w:tabs>
          <w:tab w:val="left" w:pos="851"/>
        </w:tabs>
        <w:ind w:left="851" w:hanging="284"/>
        <w:jc w:val="both"/>
        <w:rPr>
          <w:bCs/>
          <w:iCs/>
          <w:sz w:val="28"/>
          <w:szCs w:val="28"/>
        </w:rPr>
      </w:pPr>
      <w:r w:rsidRPr="00C9133D">
        <w:rPr>
          <w:bCs/>
          <w:iCs/>
          <w:sz w:val="28"/>
          <w:szCs w:val="28"/>
        </w:rPr>
        <w:t>a</w:t>
      </w:r>
      <w:r w:rsidR="008674FB" w:rsidRPr="00C9133D">
        <w:rPr>
          <w:bCs/>
          <w:iCs/>
          <w:sz w:val="28"/>
          <w:szCs w:val="28"/>
        </w:rPr>
        <w:t>)</w:t>
      </w:r>
      <w:r w:rsidRPr="00C9133D">
        <w:rPr>
          <w:bCs/>
          <w:iCs/>
          <w:sz w:val="28"/>
          <w:szCs w:val="28"/>
        </w:rPr>
        <w:tab/>
        <w:t>documente originale;</w:t>
      </w:r>
    </w:p>
    <w:p w14:paraId="598D2A98" w14:textId="03F53D2F" w:rsidR="00C35CAD" w:rsidRPr="00C9133D" w:rsidRDefault="00C35CAD" w:rsidP="00BD50F7">
      <w:pPr>
        <w:tabs>
          <w:tab w:val="left" w:pos="851"/>
        </w:tabs>
        <w:ind w:left="851" w:hanging="284"/>
        <w:jc w:val="both"/>
        <w:rPr>
          <w:bCs/>
          <w:iCs/>
          <w:sz w:val="28"/>
          <w:szCs w:val="28"/>
        </w:rPr>
      </w:pPr>
      <w:r w:rsidRPr="00C9133D">
        <w:rPr>
          <w:bCs/>
          <w:iCs/>
          <w:sz w:val="28"/>
          <w:szCs w:val="28"/>
        </w:rPr>
        <w:t>b</w:t>
      </w:r>
      <w:r w:rsidR="008674FB" w:rsidRPr="00C9133D">
        <w:rPr>
          <w:bCs/>
          <w:iCs/>
          <w:sz w:val="28"/>
          <w:szCs w:val="28"/>
        </w:rPr>
        <w:t>)</w:t>
      </w:r>
      <w:r w:rsidR="008D5187" w:rsidRPr="00C9133D">
        <w:rPr>
          <w:bCs/>
          <w:iCs/>
          <w:sz w:val="28"/>
          <w:szCs w:val="28"/>
        </w:rPr>
        <w:t xml:space="preserve"> </w:t>
      </w:r>
      <w:r w:rsidRPr="00C9133D">
        <w:rPr>
          <w:bCs/>
          <w:iCs/>
          <w:sz w:val="28"/>
          <w:szCs w:val="28"/>
        </w:rPr>
        <w:t>fotocopii ale documentelor originale (certificate „conform cu originalul” de către persoana care a fotocopiat documentul original sau de către emitentul documentului original);</w:t>
      </w:r>
    </w:p>
    <w:p w14:paraId="17A7F5F1" w14:textId="7238EB25" w:rsidR="00C35CAD" w:rsidRPr="00C9133D" w:rsidRDefault="00C35CAD" w:rsidP="00BD50F7">
      <w:pPr>
        <w:tabs>
          <w:tab w:val="left" w:pos="851"/>
        </w:tabs>
        <w:ind w:left="851" w:hanging="284"/>
        <w:jc w:val="both"/>
        <w:rPr>
          <w:bCs/>
          <w:iCs/>
          <w:sz w:val="28"/>
          <w:szCs w:val="28"/>
        </w:rPr>
      </w:pPr>
      <w:r w:rsidRPr="00C9133D">
        <w:rPr>
          <w:bCs/>
          <w:iCs/>
          <w:sz w:val="28"/>
          <w:szCs w:val="28"/>
        </w:rPr>
        <w:t>c</w:t>
      </w:r>
      <w:r w:rsidR="008674FB" w:rsidRPr="00C9133D">
        <w:rPr>
          <w:bCs/>
          <w:iCs/>
          <w:sz w:val="28"/>
          <w:szCs w:val="28"/>
        </w:rPr>
        <w:t>)</w:t>
      </w:r>
      <w:r w:rsidRPr="00C9133D">
        <w:rPr>
          <w:bCs/>
          <w:iCs/>
          <w:sz w:val="28"/>
          <w:szCs w:val="28"/>
        </w:rPr>
        <w:tab/>
      </w:r>
      <w:r w:rsidR="008D5187" w:rsidRPr="00C9133D">
        <w:rPr>
          <w:bCs/>
          <w:iCs/>
          <w:sz w:val="28"/>
          <w:szCs w:val="28"/>
        </w:rPr>
        <w:t xml:space="preserve"> </w:t>
      </w:r>
      <w:r w:rsidRPr="00C9133D">
        <w:rPr>
          <w:bCs/>
          <w:iCs/>
          <w:sz w:val="28"/>
          <w:szCs w:val="28"/>
        </w:rPr>
        <w:t>versiuni electronice ale documentelor originale, în format ”read-only”, pe suport electronic;</w:t>
      </w:r>
    </w:p>
    <w:p w14:paraId="2192E788" w14:textId="0CA1D7B1" w:rsidR="00C35CAD" w:rsidRPr="00C9133D" w:rsidRDefault="00C35CAD" w:rsidP="00BD50F7">
      <w:pPr>
        <w:tabs>
          <w:tab w:val="left" w:pos="851"/>
        </w:tabs>
        <w:ind w:left="851" w:hanging="284"/>
        <w:jc w:val="both"/>
        <w:rPr>
          <w:bCs/>
          <w:iCs/>
          <w:sz w:val="28"/>
          <w:szCs w:val="28"/>
        </w:rPr>
      </w:pPr>
      <w:r w:rsidRPr="00C9133D">
        <w:rPr>
          <w:bCs/>
          <w:iCs/>
          <w:sz w:val="28"/>
          <w:szCs w:val="28"/>
        </w:rPr>
        <w:t>d</w:t>
      </w:r>
      <w:r w:rsidR="008674FB" w:rsidRPr="00C9133D">
        <w:rPr>
          <w:bCs/>
          <w:iCs/>
          <w:sz w:val="28"/>
          <w:szCs w:val="28"/>
        </w:rPr>
        <w:t>)</w:t>
      </w:r>
      <w:r w:rsidRPr="00C9133D">
        <w:rPr>
          <w:bCs/>
          <w:iCs/>
          <w:sz w:val="28"/>
          <w:szCs w:val="28"/>
        </w:rPr>
        <w:tab/>
      </w:r>
      <w:r w:rsidR="008D5187" w:rsidRPr="00C9133D">
        <w:rPr>
          <w:bCs/>
          <w:iCs/>
          <w:sz w:val="28"/>
          <w:szCs w:val="28"/>
        </w:rPr>
        <w:t xml:space="preserve"> </w:t>
      </w:r>
      <w:r w:rsidRPr="00C9133D">
        <w:rPr>
          <w:bCs/>
          <w:iCs/>
          <w:sz w:val="28"/>
          <w:szCs w:val="28"/>
        </w:rPr>
        <w:t>documente care există doar în format electronic (în acest caz, Beneficiarul se va asigura că sistemul informatic respectă cerinţele de securitate conform standardelor acceptate).</w:t>
      </w:r>
    </w:p>
    <w:p w14:paraId="1BC9231A" w14:textId="095A6403" w:rsidR="00C35CAD" w:rsidRPr="00C9133D" w:rsidRDefault="00C35CAD" w:rsidP="00445E36">
      <w:pPr>
        <w:ind w:left="426" w:hanging="426"/>
        <w:jc w:val="both"/>
        <w:rPr>
          <w:bCs/>
          <w:iCs/>
          <w:sz w:val="28"/>
          <w:szCs w:val="28"/>
        </w:rPr>
      </w:pPr>
      <w:r w:rsidRPr="00C9133D">
        <w:rPr>
          <w:bCs/>
          <w:iCs/>
          <w:sz w:val="28"/>
          <w:szCs w:val="28"/>
        </w:rPr>
        <w:t>(</w:t>
      </w:r>
      <w:r w:rsidR="008674FB" w:rsidRPr="00C9133D">
        <w:rPr>
          <w:bCs/>
          <w:iCs/>
          <w:sz w:val="28"/>
          <w:szCs w:val="28"/>
        </w:rPr>
        <w:t>7</w:t>
      </w:r>
      <w:r w:rsidRPr="00C9133D">
        <w:rPr>
          <w:bCs/>
          <w:iCs/>
          <w:sz w:val="28"/>
          <w:szCs w:val="28"/>
        </w:rPr>
        <w:t>)</w:t>
      </w:r>
      <w:r w:rsidRPr="00C9133D">
        <w:rPr>
          <w:bCs/>
          <w:iCs/>
          <w:sz w:val="28"/>
          <w:szCs w:val="28"/>
        </w:rPr>
        <w:tab/>
        <w:t>Pentru evidența contabilă a operațiunilor referitoare la Proiect, Beneficiarul trebuie să utilizeze un sistem contabil distinct sau cel puțin un sistem contabil care să permită o codificare distinctă a operațiunilor referitoare la Proiect (prin conturi analitice a căror terminație să indice codul Proiectului). Sistemul contabil utilizat va fi în conformitate cu legislaţia naţională în vigoare.</w:t>
      </w:r>
    </w:p>
    <w:p w14:paraId="0E5455FE" w14:textId="302DC538" w:rsidR="00C35CAD" w:rsidRPr="00C9133D" w:rsidRDefault="00C35CAD" w:rsidP="00604AD7">
      <w:pPr>
        <w:ind w:left="426" w:hanging="426"/>
        <w:jc w:val="both"/>
        <w:rPr>
          <w:bCs/>
          <w:iCs/>
          <w:sz w:val="28"/>
          <w:szCs w:val="28"/>
        </w:rPr>
      </w:pPr>
      <w:r w:rsidRPr="00C9133D">
        <w:rPr>
          <w:bCs/>
          <w:iCs/>
          <w:sz w:val="28"/>
          <w:szCs w:val="28"/>
        </w:rPr>
        <w:t>(</w:t>
      </w:r>
      <w:r w:rsidR="008674FB" w:rsidRPr="00C9133D">
        <w:rPr>
          <w:bCs/>
          <w:iCs/>
          <w:sz w:val="28"/>
          <w:szCs w:val="28"/>
        </w:rPr>
        <w:t>8</w:t>
      </w:r>
      <w:r w:rsidRPr="00C9133D">
        <w:rPr>
          <w:bCs/>
          <w:iCs/>
          <w:sz w:val="28"/>
          <w:szCs w:val="28"/>
        </w:rPr>
        <w:t>)</w:t>
      </w:r>
      <w:r w:rsidRPr="00C9133D">
        <w:rPr>
          <w:bCs/>
          <w:iCs/>
          <w:sz w:val="28"/>
          <w:szCs w:val="28"/>
        </w:rPr>
        <w:tab/>
        <w:t>Beneficiarul trebuie să asigure</w:t>
      </w:r>
      <w:bookmarkStart w:id="79" w:name="_Hlk106787922"/>
      <w:r w:rsidRPr="00C9133D">
        <w:rPr>
          <w:bCs/>
          <w:iCs/>
          <w:sz w:val="28"/>
          <w:szCs w:val="28"/>
        </w:rPr>
        <w:t xml:space="preserve">, pentru o perioadă de timp de </w:t>
      </w:r>
      <w:r w:rsidR="00A04C2E" w:rsidRPr="00C9133D">
        <w:rPr>
          <w:bCs/>
          <w:iCs/>
          <w:sz w:val="28"/>
          <w:szCs w:val="28"/>
        </w:rPr>
        <w:t>10</w:t>
      </w:r>
      <w:r w:rsidRPr="00C9133D">
        <w:rPr>
          <w:bCs/>
          <w:iCs/>
          <w:sz w:val="28"/>
          <w:szCs w:val="28"/>
        </w:rPr>
        <w:t xml:space="preserve"> ani,</w:t>
      </w:r>
      <w:r w:rsidRPr="00C9133D" w:rsidDel="00D95CF2">
        <w:rPr>
          <w:bCs/>
          <w:iCs/>
          <w:sz w:val="28"/>
          <w:szCs w:val="28"/>
        </w:rPr>
        <w:t xml:space="preserve"> </w:t>
      </w:r>
      <w:bookmarkEnd w:id="79"/>
      <w:r w:rsidRPr="00C9133D">
        <w:rPr>
          <w:bCs/>
          <w:iCs/>
          <w:sz w:val="28"/>
          <w:szCs w:val="28"/>
        </w:rPr>
        <w:t>integritatea și disponibilitatea documentelor care constituie pista de audit</w:t>
      </w:r>
      <w:r w:rsidR="00AC20BA" w:rsidRPr="00C9133D">
        <w:rPr>
          <w:bCs/>
          <w:iCs/>
          <w:sz w:val="28"/>
          <w:szCs w:val="28"/>
        </w:rPr>
        <w:t xml:space="preserve">, cu începere de la data încheierii exerciţiului financiar în cursul căruia a fost realizată ultima plată în cadrul prezentului </w:t>
      </w:r>
      <w:r w:rsidR="00F011B2" w:rsidRPr="00C9133D">
        <w:rPr>
          <w:bCs/>
          <w:iCs/>
          <w:sz w:val="28"/>
          <w:szCs w:val="28"/>
        </w:rPr>
        <w:t>C</w:t>
      </w:r>
      <w:r w:rsidR="00AC20BA" w:rsidRPr="00C9133D">
        <w:rPr>
          <w:bCs/>
          <w:iCs/>
          <w:sz w:val="28"/>
          <w:szCs w:val="28"/>
        </w:rPr>
        <w:t>ontract.</w:t>
      </w:r>
    </w:p>
    <w:p w14:paraId="4DCD18C0" w14:textId="77777777" w:rsidR="00C35CAD" w:rsidRPr="00C9133D" w:rsidRDefault="00C35CAD" w:rsidP="00604AD7">
      <w:pPr>
        <w:ind w:left="426" w:hanging="426"/>
        <w:jc w:val="both"/>
        <w:rPr>
          <w:bCs/>
          <w:iCs/>
          <w:sz w:val="28"/>
          <w:szCs w:val="28"/>
        </w:rPr>
      </w:pPr>
    </w:p>
    <w:p w14:paraId="3CF6FBD0" w14:textId="59D4229D" w:rsidR="00B922FC" w:rsidRPr="00C9133D" w:rsidRDefault="00B922FC" w:rsidP="00B922FC">
      <w:pPr>
        <w:pStyle w:val="Heading2"/>
        <w:rPr>
          <w:sz w:val="28"/>
          <w:szCs w:val="28"/>
          <w:lang w:val="ro-RO"/>
        </w:rPr>
      </w:pPr>
      <w:r w:rsidRPr="00C9133D">
        <w:rPr>
          <w:sz w:val="28"/>
          <w:szCs w:val="28"/>
          <w:lang w:val="ro-RO"/>
        </w:rPr>
        <w:t>Articolul 1</w:t>
      </w:r>
      <w:r w:rsidR="008153A5" w:rsidRPr="00C9133D">
        <w:rPr>
          <w:sz w:val="28"/>
          <w:szCs w:val="28"/>
          <w:lang w:val="ro-RO"/>
        </w:rPr>
        <w:t>0</w:t>
      </w:r>
      <w:r w:rsidRPr="00C9133D">
        <w:rPr>
          <w:sz w:val="28"/>
          <w:szCs w:val="28"/>
          <w:lang w:val="ro-RO"/>
        </w:rPr>
        <w:t xml:space="preserve"> – Nereguli </w:t>
      </w:r>
    </w:p>
    <w:p w14:paraId="6A273FF0" w14:textId="77777777" w:rsidR="00B922FC" w:rsidRPr="00C9133D" w:rsidRDefault="00B922FC" w:rsidP="00B922FC">
      <w:pPr>
        <w:rPr>
          <w:sz w:val="28"/>
          <w:szCs w:val="28"/>
        </w:rPr>
      </w:pPr>
    </w:p>
    <w:p w14:paraId="7ECCD12C" w14:textId="023C83CE" w:rsidR="00B922FC" w:rsidRPr="00C9133D" w:rsidRDefault="00B922FC" w:rsidP="00E775B6">
      <w:pPr>
        <w:pStyle w:val="BodyText"/>
        <w:numPr>
          <w:ilvl w:val="0"/>
          <w:numId w:val="12"/>
        </w:numPr>
        <w:suppressAutoHyphens/>
        <w:autoSpaceDE w:val="0"/>
        <w:autoSpaceDN w:val="0"/>
        <w:adjustRightInd w:val="0"/>
        <w:ind w:left="360" w:hanging="450"/>
        <w:rPr>
          <w:sz w:val="28"/>
          <w:szCs w:val="28"/>
        </w:rPr>
      </w:pPr>
      <w:r w:rsidRPr="00C9133D">
        <w:rPr>
          <w:sz w:val="28"/>
          <w:szCs w:val="28"/>
        </w:rPr>
        <w:t>Părțile se obligă să ia toate măsurile pentru utilizarea în mod corespunzător a finanțării în conformitate cu legislația în vigoare, în special în ceea ce privește prevenirea, detectarea și corectarea fraudei, corupției</w:t>
      </w:r>
      <w:r w:rsidR="00673DA4" w:rsidRPr="00C9133D">
        <w:rPr>
          <w:sz w:val="28"/>
          <w:szCs w:val="28"/>
        </w:rPr>
        <w:t xml:space="preserve">, </w:t>
      </w:r>
      <w:r w:rsidRPr="00C9133D">
        <w:rPr>
          <w:sz w:val="28"/>
          <w:szCs w:val="28"/>
        </w:rPr>
        <w:t>conflictului de interese</w:t>
      </w:r>
      <w:r w:rsidR="00673DA4" w:rsidRPr="00C9133D">
        <w:rPr>
          <w:sz w:val="28"/>
          <w:szCs w:val="28"/>
        </w:rPr>
        <w:t xml:space="preserve"> și a dublei finanțări</w:t>
      </w:r>
      <w:r w:rsidRPr="00C9133D">
        <w:rPr>
          <w:sz w:val="28"/>
          <w:szCs w:val="28"/>
        </w:rPr>
        <w:t>.</w:t>
      </w:r>
      <w:r w:rsidRPr="00C9133D">
        <w:rPr>
          <w:bCs/>
          <w:iCs/>
          <w:sz w:val="28"/>
          <w:szCs w:val="28"/>
        </w:rPr>
        <w:t xml:space="preserve"> </w:t>
      </w:r>
    </w:p>
    <w:p w14:paraId="12816FE9" w14:textId="2E8C4717" w:rsidR="00B922FC" w:rsidRPr="00C9133D" w:rsidRDefault="00B922FC" w:rsidP="00E775B6">
      <w:pPr>
        <w:pStyle w:val="BodyText"/>
        <w:numPr>
          <w:ilvl w:val="0"/>
          <w:numId w:val="12"/>
        </w:numPr>
        <w:suppressAutoHyphens/>
        <w:autoSpaceDE w:val="0"/>
        <w:autoSpaceDN w:val="0"/>
        <w:adjustRightInd w:val="0"/>
        <w:ind w:left="360" w:hanging="450"/>
        <w:rPr>
          <w:sz w:val="28"/>
          <w:szCs w:val="28"/>
        </w:rPr>
      </w:pPr>
      <w:r w:rsidRPr="00C9133D">
        <w:rPr>
          <w:bCs/>
          <w:iCs/>
          <w:sz w:val="28"/>
          <w:szCs w:val="28"/>
        </w:rPr>
        <w:t>Beneficiarul ia măsurile adecvate pentru a proteja interesele financiare ale Uniunii Europene și pentru a se asigura că utilizarea fondurilor respectă normele aplicabile din dreptul Uniunii Europene și din dreptul intern, în special în ceea ce privește prevenirea, depistarea și corectarea fraudei,</w:t>
      </w:r>
      <w:r w:rsidR="00673DA4" w:rsidRPr="00C9133D">
        <w:rPr>
          <w:bCs/>
          <w:iCs/>
          <w:sz w:val="28"/>
          <w:szCs w:val="28"/>
        </w:rPr>
        <w:t xml:space="preserve"> </w:t>
      </w:r>
      <w:r w:rsidRPr="00C9133D">
        <w:rPr>
          <w:bCs/>
          <w:iCs/>
          <w:sz w:val="28"/>
          <w:szCs w:val="28"/>
        </w:rPr>
        <w:t>corupției</w:t>
      </w:r>
      <w:r w:rsidR="00673DA4" w:rsidRPr="00C9133D">
        <w:rPr>
          <w:bCs/>
          <w:iCs/>
          <w:sz w:val="28"/>
          <w:szCs w:val="28"/>
        </w:rPr>
        <w:t xml:space="preserve">, </w:t>
      </w:r>
      <w:r w:rsidRPr="00C9133D">
        <w:rPr>
          <w:bCs/>
          <w:iCs/>
          <w:sz w:val="28"/>
          <w:szCs w:val="28"/>
        </w:rPr>
        <w:t>conflict</w:t>
      </w:r>
      <w:r w:rsidR="00673DA4" w:rsidRPr="00C9133D">
        <w:rPr>
          <w:bCs/>
          <w:iCs/>
          <w:sz w:val="28"/>
          <w:szCs w:val="28"/>
        </w:rPr>
        <w:t>ului</w:t>
      </w:r>
      <w:r w:rsidRPr="00C9133D">
        <w:rPr>
          <w:bCs/>
          <w:iCs/>
          <w:sz w:val="28"/>
          <w:szCs w:val="28"/>
        </w:rPr>
        <w:t xml:space="preserve"> de interese</w:t>
      </w:r>
      <w:r w:rsidR="00673DA4" w:rsidRPr="00C9133D">
        <w:rPr>
          <w:bCs/>
          <w:iCs/>
          <w:sz w:val="28"/>
          <w:szCs w:val="28"/>
        </w:rPr>
        <w:t xml:space="preserve"> și a dublei finanțări</w:t>
      </w:r>
      <w:r w:rsidRPr="00C9133D">
        <w:rPr>
          <w:bCs/>
          <w:iCs/>
          <w:sz w:val="28"/>
          <w:szCs w:val="28"/>
        </w:rPr>
        <w:t>.</w:t>
      </w:r>
    </w:p>
    <w:p w14:paraId="0AAEF8EB" w14:textId="3379F456" w:rsidR="00B922FC" w:rsidRPr="00C9133D" w:rsidRDefault="00B922FC" w:rsidP="00E775B6">
      <w:pPr>
        <w:pStyle w:val="BodyText"/>
        <w:numPr>
          <w:ilvl w:val="0"/>
          <w:numId w:val="12"/>
        </w:numPr>
        <w:suppressAutoHyphens/>
        <w:autoSpaceDE w:val="0"/>
        <w:autoSpaceDN w:val="0"/>
        <w:adjustRightInd w:val="0"/>
        <w:ind w:left="360" w:hanging="450"/>
        <w:rPr>
          <w:sz w:val="28"/>
          <w:szCs w:val="28"/>
        </w:rPr>
      </w:pPr>
      <w:r w:rsidRPr="00C9133D">
        <w:rPr>
          <w:sz w:val="28"/>
          <w:szCs w:val="28"/>
        </w:rPr>
        <w:t>Dacă în timpul derulării prezentului Contract, Ministerul Energiei sau alte structuri responsabile identifică abateri de la aplicarea prevederilor contractuale, ale prevederilor legislaţiei naţionale şi europene, Ministerul Energiei poate dispune măsuri  proporționale</w:t>
      </w:r>
      <w:r w:rsidR="005828B4" w:rsidRPr="00C9133D">
        <w:rPr>
          <w:sz w:val="28"/>
          <w:szCs w:val="28"/>
        </w:rPr>
        <w:t>.</w:t>
      </w:r>
    </w:p>
    <w:p w14:paraId="758FF67B" w14:textId="4A1CCE94" w:rsidR="00B922FC" w:rsidRPr="00C9133D" w:rsidRDefault="00B922FC" w:rsidP="00E775B6">
      <w:pPr>
        <w:pStyle w:val="Head2-Alin"/>
        <w:numPr>
          <w:ilvl w:val="0"/>
          <w:numId w:val="12"/>
        </w:numPr>
        <w:tabs>
          <w:tab w:val="clear" w:pos="2880"/>
        </w:tabs>
        <w:suppressAutoHyphens/>
        <w:autoSpaceDE w:val="0"/>
        <w:autoSpaceDN w:val="0"/>
        <w:adjustRightInd w:val="0"/>
        <w:spacing w:before="0" w:after="0"/>
        <w:ind w:left="360" w:hanging="450"/>
        <w:rPr>
          <w:rFonts w:ascii="Times New Roman" w:hAnsi="Times New Roman"/>
          <w:sz w:val="28"/>
          <w:szCs w:val="28"/>
        </w:rPr>
      </w:pPr>
      <w:r w:rsidRPr="00C9133D">
        <w:rPr>
          <w:rFonts w:ascii="Times New Roman" w:hAnsi="Times New Roman"/>
          <w:sz w:val="28"/>
          <w:szCs w:val="28"/>
        </w:rPr>
        <w:lastRenderedPageBreak/>
        <w:t>Pentru recuperarea sumelor virate și nejustificate, Beneficiarul va fi notificat de către Ministerul Energiei cu privire la obligația restituirii acestora în termen de 5 (cinci) zile de la primirea notificării. În situația nerestituirii respectivelor sume în termenul anterior menționat, se va realiza recuperarea acestora.</w:t>
      </w:r>
    </w:p>
    <w:p w14:paraId="20C7D903" w14:textId="71AAD6DD" w:rsidR="00E775B6" w:rsidRPr="00C9133D" w:rsidRDefault="00E775B6" w:rsidP="00E775B6">
      <w:pPr>
        <w:pStyle w:val="BodyText"/>
        <w:numPr>
          <w:ilvl w:val="0"/>
          <w:numId w:val="12"/>
        </w:numPr>
        <w:suppressAutoHyphens/>
        <w:autoSpaceDE w:val="0"/>
        <w:autoSpaceDN w:val="0"/>
        <w:adjustRightInd w:val="0"/>
        <w:ind w:left="360" w:hanging="450"/>
        <w:rPr>
          <w:sz w:val="28"/>
          <w:szCs w:val="28"/>
        </w:rPr>
      </w:pPr>
      <w:r w:rsidRPr="00C9133D">
        <w:rPr>
          <w:sz w:val="28"/>
          <w:szCs w:val="28"/>
        </w:rPr>
        <w:t>Creanțele bugetare rezultate din nereguli devin scadente la expirarea termenului de plată stabilit în titlul de creanță, respectiv la 30 de zile de la data comunicării titlului de creanță.</w:t>
      </w:r>
    </w:p>
    <w:p w14:paraId="57F3CD17" w14:textId="1609C1FC" w:rsidR="00E775B6" w:rsidRPr="00C9133D" w:rsidRDefault="00E775B6" w:rsidP="00E775B6">
      <w:pPr>
        <w:pStyle w:val="BodyText"/>
        <w:numPr>
          <w:ilvl w:val="0"/>
          <w:numId w:val="12"/>
        </w:numPr>
        <w:suppressAutoHyphens/>
        <w:autoSpaceDE w:val="0"/>
        <w:autoSpaceDN w:val="0"/>
        <w:adjustRightInd w:val="0"/>
        <w:ind w:left="360" w:hanging="450"/>
        <w:rPr>
          <w:sz w:val="28"/>
          <w:szCs w:val="28"/>
        </w:rPr>
      </w:pPr>
      <w:r w:rsidRPr="00C9133D">
        <w:rPr>
          <w:sz w:val="28"/>
          <w:szCs w:val="28"/>
        </w:rPr>
        <w:t>În cazul rezilierii, în oricare din situațiile prevăzute de prezentul Contract de finanțare și recuperării finanțării nerambursabile acordate, se vor calcula penalități de întârziere în conformitate cu prevederile art. 176 din Codul de procedură fiscală.</w:t>
      </w:r>
    </w:p>
    <w:p w14:paraId="7D4058AC" w14:textId="3A41E701" w:rsidR="00E775B6" w:rsidRPr="00C9133D" w:rsidRDefault="00E775B6" w:rsidP="00E775B6">
      <w:pPr>
        <w:pStyle w:val="BodyText"/>
        <w:numPr>
          <w:ilvl w:val="0"/>
          <w:numId w:val="12"/>
        </w:numPr>
        <w:suppressAutoHyphens/>
        <w:autoSpaceDE w:val="0"/>
        <w:autoSpaceDN w:val="0"/>
        <w:adjustRightInd w:val="0"/>
        <w:ind w:left="360" w:hanging="450"/>
        <w:rPr>
          <w:sz w:val="28"/>
          <w:szCs w:val="28"/>
        </w:rPr>
      </w:pPr>
      <w:r w:rsidRPr="00C9133D">
        <w:rPr>
          <w:sz w:val="28"/>
          <w:szCs w:val="28"/>
        </w:rPr>
        <w:t>În cazul în care creanțele bugetare rezultate din neregulile prevăzute la alin. (3) și creanțele fiscale rezultate din rezilierea Contractului nu pot fi recuperate prin încasare, titlurile executorii, împreună cu dovada comunicării acestora, sunt transmise organelor fiscale competente.</w:t>
      </w:r>
    </w:p>
    <w:p w14:paraId="3C418420" w14:textId="77777777" w:rsidR="00E775B6" w:rsidRPr="00C9133D" w:rsidRDefault="00E775B6" w:rsidP="00E775B6">
      <w:pPr>
        <w:pStyle w:val="BodyText"/>
        <w:numPr>
          <w:ilvl w:val="0"/>
          <w:numId w:val="12"/>
        </w:numPr>
        <w:suppressAutoHyphens/>
        <w:autoSpaceDE w:val="0"/>
        <w:autoSpaceDN w:val="0"/>
        <w:adjustRightInd w:val="0"/>
        <w:ind w:left="360" w:hanging="450"/>
        <w:rPr>
          <w:sz w:val="28"/>
          <w:szCs w:val="28"/>
        </w:rPr>
      </w:pPr>
      <w:r w:rsidRPr="00C9133D">
        <w:rPr>
          <w:sz w:val="28"/>
          <w:szCs w:val="28"/>
        </w:rPr>
        <w:t>În cazul nerespectării condițiilor de acordare a ajutorului de stat, Ministerul Energiei emite decizii prin care se dispune stoparea sau recuperarea ajutoarelor de stat acordate. Aceste decizii au caracter de titlu executoriu</w:t>
      </w:r>
      <w:r w:rsidR="00807C1D" w:rsidRPr="00C9133D">
        <w:rPr>
          <w:sz w:val="28"/>
          <w:szCs w:val="28"/>
        </w:rPr>
        <w:t>.</w:t>
      </w:r>
    </w:p>
    <w:p w14:paraId="468D822D" w14:textId="77777777" w:rsidR="00E775B6" w:rsidRPr="00C9133D" w:rsidRDefault="00E775B6" w:rsidP="00E775B6">
      <w:pPr>
        <w:pStyle w:val="BodyText"/>
        <w:numPr>
          <w:ilvl w:val="0"/>
          <w:numId w:val="12"/>
        </w:numPr>
        <w:suppressAutoHyphens/>
        <w:autoSpaceDE w:val="0"/>
        <w:autoSpaceDN w:val="0"/>
        <w:adjustRightInd w:val="0"/>
        <w:ind w:left="360" w:hanging="450"/>
        <w:rPr>
          <w:sz w:val="28"/>
          <w:szCs w:val="28"/>
        </w:rPr>
      </w:pPr>
      <w:r w:rsidRPr="00C9133D">
        <w:rPr>
          <w:sz w:val="28"/>
          <w:szCs w:val="28"/>
        </w:rPr>
        <w:t>Dacă sunt încălcate prevederile alin (1), Beneficiarul este obligat să restituie suma reprezentând echivalentul ajutorului de stat a cărui recuperare a fost dispusă. Ajutorul de stat care trebuie rambursat sau recuperat include și dobânda aferentă, datorată de la data plății acestuia până la data recuperării sau a rambursării integrale. Beneficiarul nu mai poate primi niciun alt ajutor până la îndeplinirea obligației de rambursare a ajutorului de stat acordat.</w:t>
      </w:r>
    </w:p>
    <w:p w14:paraId="4133D1CF" w14:textId="77777777" w:rsidR="00E775B6" w:rsidRPr="00C9133D" w:rsidRDefault="00E775B6" w:rsidP="00E775B6">
      <w:pPr>
        <w:pStyle w:val="BodyText"/>
        <w:numPr>
          <w:ilvl w:val="0"/>
          <w:numId w:val="12"/>
        </w:numPr>
        <w:suppressAutoHyphens/>
        <w:autoSpaceDE w:val="0"/>
        <w:autoSpaceDN w:val="0"/>
        <w:adjustRightInd w:val="0"/>
        <w:ind w:left="360" w:hanging="450"/>
        <w:rPr>
          <w:sz w:val="28"/>
          <w:szCs w:val="28"/>
        </w:rPr>
      </w:pPr>
      <w:r w:rsidRPr="00C9133D">
        <w:rPr>
          <w:sz w:val="28"/>
          <w:szCs w:val="28"/>
        </w:rPr>
        <w:t>În cazul identificării unei situaţii de dublă finanţare, Ministerul Energiei va emite, în cazul în care întreaga valoare a finanţării din fonduri europene este afectată, decizia de reziliere a prezentului Contract, în care vor fi individualizate sumele de restituit în moneda naţională, sau, în cazul afectării parţiale a finanţării din fonduri europene, va fi emis proces-verbal de constatare a neregulilor şi de stabilire a creanţelor bugetare.</w:t>
      </w:r>
    </w:p>
    <w:p w14:paraId="6FB8C2A8" w14:textId="77777777" w:rsidR="00E775B6" w:rsidRPr="00C9133D" w:rsidRDefault="00E775B6" w:rsidP="00E775B6">
      <w:pPr>
        <w:pStyle w:val="BodyText"/>
        <w:numPr>
          <w:ilvl w:val="0"/>
          <w:numId w:val="12"/>
        </w:numPr>
        <w:suppressAutoHyphens/>
        <w:autoSpaceDE w:val="0"/>
        <w:autoSpaceDN w:val="0"/>
        <w:adjustRightInd w:val="0"/>
        <w:ind w:left="360" w:hanging="450"/>
        <w:rPr>
          <w:sz w:val="28"/>
          <w:szCs w:val="28"/>
        </w:rPr>
      </w:pPr>
      <w:r w:rsidRPr="00C9133D">
        <w:rPr>
          <w:sz w:val="28"/>
          <w:szCs w:val="28"/>
        </w:rPr>
        <w:t>În cazul în care rambursarea, recuperarea, suspendarea sau recuperarea provizorie a ajutorului de stat ilegal și a ajutorului de stat utilizat abuziv a fost dispusă de Comisia  Europeană se aplică prevederile din OUG nr.77/2014, cu modificările și completările ulterioare.</w:t>
      </w:r>
    </w:p>
    <w:p w14:paraId="754BA4F5" w14:textId="77777777" w:rsidR="00E775B6" w:rsidRPr="00C9133D" w:rsidRDefault="00E775B6" w:rsidP="00E775B6">
      <w:pPr>
        <w:pStyle w:val="BodyText"/>
        <w:numPr>
          <w:ilvl w:val="0"/>
          <w:numId w:val="12"/>
        </w:numPr>
        <w:suppressAutoHyphens/>
        <w:autoSpaceDE w:val="0"/>
        <w:autoSpaceDN w:val="0"/>
        <w:adjustRightInd w:val="0"/>
        <w:ind w:left="360" w:hanging="450"/>
        <w:rPr>
          <w:sz w:val="28"/>
          <w:szCs w:val="28"/>
        </w:rPr>
      </w:pPr>
      <w:r w:rsidRPr="00C9133D">
        <w:rPr>
          <w:sz w:val="28"/>
          <w:szCs w:val="28"/>
        </w:rPr>
        <w:t>În cazul în care fapta beneficiarului de ajutor de stat este susceptibilă de a fi considerată contravenție în înțelesul art.45 din OUG nr.77/2014, cu modificările și completările ulterioare, constatarea contravenției și aplicarea sancțiunii se realizează de către persoanele împuternicite de Consiliul Concurenței sau de furnizorul de ajutor de stat.</w:t>
      </w:r>
    </w:p>
    <w:p w14:paraId="6897707E" w14:textId="18AEAE77" w:rsidR="00807C1D" w:rsidRPr="00C9133D" w:rsidRDefault="00E775B6" w:rsidP="00E775B6">
      <w:pPr>
        <w:pStyle w:val="BodyText"/>
        <w:numPr>
          <w:ilvl w:val="0"/>
          <w:numId w:val="12"/>
        </w:numPr>
        <w:suppressAutoHyphens/>
        <w:autoSpaceDE w:val="0"/>
        <w:autoSpaceDN w:val="0"/>
        <w:adjustRightInd w:val="0"/>
        <w:ind w:left="360" w:hanging="450"/>
        <w:rPr>
          <w:sz w:val="28"/>
          <w:szCs w:val="28"/>
        </w:rPr>
      </w:pPr>
      <w:r w:rsidRPr="00C9133D">
        <w:rPr>
          <w:sz w:val="28"/>
          <w:szCs w:val="28"/>
        </w:rPr>
        <w:t>Prevederile Ordonanței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 se aplică corespunzător în ceea ce privește activitățile de prevenire, verificare, constatare a neregulilor grave, a neregulilor rezultate în urma aplicării procedurilor de achiziţie publică, precum şi în ceea ce priveşte respectarea principiului privind evitarea dublei finanţări, în implementarea proiectului care face obiectul prezentului Contract.</w:t>
      </w:r>
      <w:r w:rsidR="00807C1D" w:rsidRPr="00C9133D">
        <w:rPr>
          <w:sz w:val="28"/>
          <w:szCs w:val="28"/>
        </w:rPr>
        <w:t xml:space="preserve"> </w:t>
      </w:r>
    </w:p>
    <w:p w14:paraId="3E1661F1" w14:textId="34FFDC6C" w:rsidR="006D71BA" w:rsidRPr="00C9133D" w:rsidRDefault="006D71BA" w:rsidP="00E775B6">
      <w:pPr>
        <w:pStyle w:val="Head2-Alin"/>
        <w:numPr>
          <w:ilvl w:val="0"/>
          <w:numId w:val="0"/>
        </w:numPr>
        <w:tabs>
          <w:tab w:val="clear" w:pos="2880"/>
        </w:tabs>
        <w:suppressAutoHyphens/>
        <w:autoSpaceDE w:val="0"/>
        <w:autoSpaceDN w:val="0"/>
        <w:adjustRightInd w:val="0"/>
        <w:spacing w:before="0" w:after="0"/>
        <w:ind w:left="502" w:hanging="360"/>
        <w:rPr>
          <w:rFonts w:ascii="Times New Roman" w:hAnsi="Times New Roman"/>
          <w:sz w:val="28"/>
          <w:szCs w:val="28"/>
        </w:rPr>
      </w:pPr>
    </w:p>
    <w:p w14:paraId="57A7248A" w14:textId="77777777" w:rsidR="00B922FC" w:rsidRPr="00C9133D" w:rsidRDefault="00B922FC" w:rsidP="00B922FC">
      <w:pPr>
        <w:autoSpaceDE w:val="0"/>
        <w:autoSpaceDN w:val="0"/>
        <w:adjustRightInd w:val="0"/>
        <w:ind w:left="567"/>
        <w:jc w:val="both"/>
        <w:rPr>
          <w:b/>
          <w:bCs/>
          <w:sz w:val="28"/>
          <w:szCs w:val="28"/>
        </w:rPr>
      </w:pPr>
    </w:p>
    <w:p w14:paraId="42319D52" w14:textId="2C74F8D8" w:rsidR="00B922FC" w:rsidRPr="00C9133D" w:rsidRDefault="00B922FC" w:rsidP="00B922FC">
      <w:pPr>
        <w:pStyle w:val="Heading2"/>
        <w:rPr>
          <w:sz w:val="28"/>
          <w:szCs w:val="28"/>
          <w:lang w:val="ro-RO"/>
        </w:rPr>
      </w:pPr>
      <w:bookmarkStart w:id="80" w:name="_Toc424285808"/>
      <w:r w:rsidRPr="00C9133D">
        <w:rPr>
          <w:sz w:val="28"/>
          <w:szCs w:val="28"/>
          <w:lang w:val="ro-RO"/>
        </w:rPr>
        <w:t>Articolul 1</w:t>
      </w:r>
      <w:r w:rsidR="008153A5" w:rsidRPr="00C9133D">
        <w:rPr>
          <w:sz w:val="28"/>
          <w:szCs w:val="28"/>
          <w:lang w:val="ro-RO"/>
        </w:rPr>
        <w:t>1</w:t>
      </w:r>
      <w:r w:rsidRPr="00C9133D">
        <w:rPr>
          <w:sz w:val="28"/>
          <w:szCs w:val="28"/>
          <w:lang w:val="ro-RO"/>
        </w:rPr>
        <w:t xml:space="preserve"> – Monitorizare</w:t>
      </w:r>
      <w:bookmarkEnd w:id="80"/>
      <w:r w:rsidRPr="00C9133D">
        <w:rPr>
          <w:sz w:val="28"/>
          <w:szCs w:val="28"/>
          <w:lang w:val="ro-RO"/>
        </w:rPr>
        <w:t xml:space="preserve"> </w:t>
      </w:r>
      <w:r w:rsidR="00080824" w:rsidRPr="00C9133D">
        <w:rPr>
          <w:sz w:val="28"/>
          <w:szCs w:val="28"/>
          <w:lang w:val="ro-RO"/>
        </w:rPr>
        <w:t>ș</w:t>
      </w:r>
      <w:r w:rsidRPr="00C9133D">
        <w:rPr>
          <w:sz w:val="28"/>
          <w:szCs w:val="28"/>
          <w:lang w:val="ro-RO"/>
        </w:rPr>
        <w:t>i raportare</w:t>
      </w:r>
    </w:p>
    <w:p w14:paraId="046D2ECE" w14:textId="77777777" w:rsidR="00B922FC" w:rsidRPr="00C9133D" w:rsidRDefault="00B922FC" w:rsidP="00B922FC">
      <w:pPr>
        <w:pStyle w:val="Head1-Art"/>
        <w:tabs>
          <w:tab w:val="clear" w:pos="2880"/>
        </w:tabs>
        <w:spacing w:before="0" w:after="0"/>
        <w:ind w:left="0" w:firstLine="0"/>
        <w:rPr>
          <w:rFonts w:ascii="Times New Roman" w:hAnsi="Times New Roman"/>
          <w:sz w:val="28"/>
          <w:szCs w:val="28"/>
        </w:rPr>
      </w:pPr>
    </w:p>
    <w:p w14:paraId="6BA94A68" w14:textId="2D2DC625" w:rsidR="00B922FC" w:rsidRPr="00C9133D" w:rsidRDefault="00E3239E"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Până la data de 31 decembrie 2023,</w:t>
      </w:r>
      <w:r w:rsidR="00B922FC" w:rsidRPr="00C9133D">
        <w:rPr>
          <w:bCs/>
          <w:iCs/>
          <w:sz w:val="28"/>
          <w:szCs w:val="28"/>
          <w:lang w:eastAsia="x-none"/>
        </w:rPr>
        <w:t xml:space="preserve"> Beneficiarul va transmite Ministerului Energiei </w:t>
      </w:r>
      <w:r w:rsidR="00911A93" w:rsidRPr="00C9133D">
        <w:rPr>
          <w:bCs/>
          <w:iCs/>
          <w:sz w:val="28"/>
          <w:szCs w:val="28"/>
          <w:lang w:eastAsia="x-none"/>
        </w:rPr>
        <w:t>R</w:t>
      </w:r>
      <w:r w:rsidR="00B922FC" w:rsidRPr="00C9133D">
        <w:rPr>
          <w:bCs/>
          <w:iCs/>
          <w:sz w:val="28"/>
          <w:szCs w:val="28"/>
          <w:lang w:eastAsia="x-none"/>
        </w:rPr>
        <w:t>aportul de progres</w:t>
      </w:r>
      <w:r w:rsidRPr="00C9133D">
        <w:rPr>
          <w:bCs/>
          <w:iCs/>
          <w:sz w:val="28"/>
          <w:szCs w:val="28"/>
          <w:lang w:eastAsia="x-none"/>
        </w:rPr>
        <w:t xml:space="preserve"> privind stadiul implementării Proiectului</w:t>
      </w:r>
      <w:r w:rsidR="00B922FC" w:rsidRPr="00C9133D">
        <w:rPr>
          <w:bCs/>
          <w:iCs/>
          <w:sz w:val="28"/>
          <w:szCs w:val="28"/>
          <w:lang w:eastAsia="x-none"/>
        </w:rPr>
        <w:t>, însoţit de o declaraţie privind acurateţea informaţiilor incluse în acesta.</w:t>
      </w:r>
    </w:p>
    <w:p w14:paraId="6B84F8C6" w14:textId="5CD9FE44"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Raportul final al Proiectului, pentru întreaga perioadă de implementare, va fi transmis Ministerului Energiei în termen de maxim</w:t>
      </w:r>
      <w:r w:rsidR="00685E8B" w:rsidRPr="00C9133D">
        <w:rPr>
          <w:bCs/>
          <w:iCs/>
          <w:sz w:val="28"/>
          <w:szCs w:val="28"/>
          <w:lang w:eastAsia="x-none"/>
        </w:rPr>
        <w:t>um</w:t>
      </w:r>
      <w:r w:rsidRPr="00C9133D">
        <w:rPr>
          <w:bCs/>
          <w:iCs/>
          <w:sz w:val="28"/>
          <w:szCs w:val="28"/>
          <w:lang w:eastAsia="x-none"/>
        </w:rPr>
        <w:t xml:space="preserve"> 60 de zile calendaristice de la expirarea perioadei de implementare.</w:t>
      </w:r>
    </w:p>
    <w:p w14:paraId="6748AA94" w14:textId="77777777"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67EBE1CB"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Beneficiarul are obligația de a transmite în termen de maxim</w:t>
      </w:r>
      <w:r w:rsidR="001A34B9" w:rsidRPr="00C9133D">
        <w:rPr>
          <w:bCs/>
          <w:iCs/>
          <w:sz w:val="28"/>
          <w:szCs w:val="28"/>
          <w:lang w:eastAsia="x-none"/>
        </w:rPr>
        <w:t>um</w:t>
      </w:r>
      <w:r w:rsidRPr="00C9133D">
        <w:rPr>
          <w:bCs/>
          <w:iCs/>
          <w:sz w:val="28"/>
          <w:szCs w:val="28"/>
          <w:lang w:eastAsia="x-none"/>
        </w:rPr>
        <w:t xml:space="preserve"> 5 zile lucrătoare modificările la contractele de achiziție deja depuse pentru o cerere de </w:t>
      </w:r>
      <w:r w:rsidR="000660A1" w:rsidRPr="00C9133D">
        <w:rPr>
          <w:bCs/>
          <w:iCs/>
          <w:sz w:val="28"/>
          <w:szCs w:val="28"/>
          <w:lang w:eastAsia="x-none"/>
        </w:rPr>
        <w:t>transfer</w:t>
      </w:r>
      <w:r w:rsidRPr="00C9133D">
        <w:rPr>
          <w:bCs/>
          <w:iCs/>
          <w:sz w:val="28"/>
          <w:szCs w:val="28"/>
          <w:lang w:eastAsia="x-none"/>
        </w:rPr>
        <w:t>, însoțite de următoarele:</w:t>
      </w:r>
    </w:p>
    <w:p w14:paraId="425C5898" w14:textId="55B1ECD3" w:rsidR="00B922FC" w:rsidRPr="00C9133D" w:rsidRDefault="00B922FC" w:rsidP="0073619A">
      <w:pPr>
        <w:pStyle w:val="ListParagraph"/>
        <w:numPr>
          <w:ilvl w:val="0"/>
          <w:numId w:val="37"/>
        </w:numPr>
        <w:autoSpaceDE w:val="0"/>
        <w:autoSpaceDN w:val="0"/>
        <w:adjustRightInd w:val="0"/>
        <w:ind w:left="810"/>
        <w:jc w:val="both"/>
        <w:rPr>
          <w:bCs/>
          <w:iCs/>
          <w:sz w:val="28"/>
          <w:szCs w:val="28"/>
          <w:lang w:eastAsia="x-none"/>
        </w:rPr>
      </w:pPr>
      <w:r w:rsidRPr="00C9133D">
        <w:rPr>
          <w:bCs/>
          <w:iCs/>
          <w:sz w:val="28"/>
          <w:szCs w:val="28"/>
          <w:lang w:eastAsia="x-none"/>
        </w:rPr>
        <w:t>documentele suport/justificative care stau la baza modificării</w:t>
      </w:r>
      <w:r w:rsidR="00080824" w:rsidRPr="00C9133D">
        <w:rPr>
          <w:bCs/>
          <w:iCs/>
          <w:sz w:val="28"/>
          <w:szCs w:val="28"/>
          <w:lang w:eastAsia="x-none"/>
        </w:rPr>
        <w:t>;</w:t>
      </w:r>
    </w:p>
    <w:p w14:paraId="6BBF9EE6" w14:textId="031EEC7A" w:rsidR="00B922FC" w:rsidRPr="00C9133D" w:rsidRDefault="00B922FC" w:rsidP="0073619A">
      <w:pPr>
        <w:pStyle w:val="ListParagraph"/>
        <w:numPr>
          <w:ilvl w:val="0"/>
          <w:numId w:val="37"/>
        </w:numPr>
        <w:autoSpaceDE w:val="0"/>
        <w:autoSpaceDN w:val="0"/>
        <w:adjustRightInd w:val="0"/>
        <w:ind w:left="810"/>
        <w:jc w:val="both"/>
        <w:rPr>
          <w:bCs/>
          <w:iCs/>
          <w:sz w:val="28"/>
          <w:szCs w:val="28"/>
          <w:lang w:eastAsia="x-none"/>
        </w:rPr>
      </w:pPr>
      <w:r w:rsidRPr="00C9133D">
        <w:rPr>
          <w:bCs/>
          <w:iCs/>
          <w:sz w:val="28"/>
          <w:szCs w:val="28"/>
          <w:lang w:eastAsia="x-none"/>
        </w:rPr>
        <w:t>analiza efectuată de Beneficiar și punctul de vedere al acestuia cu privire la modificarea contractului de achiziție, în cazul în care solicitarea a fost transmisă de către cealaltă parte contractantă</w:t>
      </w:r>
      <w:r w:rsidR="00080824" w:rsidRPr="00C9133D">
        <w:rPr>
          <w:bCs/>
          <w:iCs/>
          <w:sz w:val="28"/>
          <w:szCs w:val="28"/>
          <w:lang w:eastAsia="x-none"/>
        </w:rPr>
        <w:t>;</w:t>
      </w:r>
    </w:p>
    <w:p w14:paraId="313FDC09" w14:textId="162E212F" w:rsidR="00B922FC" w:rsidRPr="00C9133D" w:rsidRDefault="00B922FC" w:rsidP="0073619A">
      <w:pPr>
        <w:pStyle w:val="ListParagraph"/>
        <w:numPr>
          <w:ilvl w:val="0"/>
          <w:numId w:val="37"/>
        </w:numPr>
        <w:autoSpaceDE w:val="0"/>
        <w:autoSpaceDN w:val="0"/>
        <w:adjustRightInd w:val="0"/>
        <w:ind w:left="810"/>
        <w:jc w:val="both"/>
        <w:rPr>
          <w:bCs/>
          <w:iCs/>
          <w:sz w:val="28"/>
          <w:szCs w:val="28"/>
          <w:lang w:eastAsia="x-none"/>
        </w:rPr>
      </w:pPr>
      <w:r w:rsidRPr="00C9133D">
        <w:rPr>
          <w:bCs/>
          <w:iCs/>
          <w:sz w:val="28"/>
          <w:szCs w:val="28"/>
          <w:lang w:eastAsia="x-none"/>
        </w:rPr>
        <w:t>actul adițional la contractul de achiziție (în copie).</w:t>
      </w:r>
    </w:p>
    <w:p w14:paraId="79E9101F" w14:textId="06DD5650"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 xml:space="preserve">Pe </w:t>
      </w:r>
      <w:r w:rsidR="0073619A" w:rsidRPr="00C9133D">
        <w:rPr>
          <w:bCs/>
          <w:iCs/>
          <w:sz w:val="28"/>
          <w:szCs w:val="28"/>
          <w:lang w:eastAsia="x-none"/>
        </w:rPr>
        <w:t>î</w:t>
      </w:r>
      <w:r w:rsidRPr="00C9133D">
        <w:rPr>
          <w:bCs/>
          <w:iCs/>
          <w:sz w:val="28"/>
          <w:szCs w:val="28"/>
          <w:lang w:eastAsia="x-none"/>
        </w:rPr>
        <w:t>ntreaga perioad</w:t>
      </w:r>
      <w:r w:rsidR="0073619A" w:rsidRPr="00C9133D">
        <w:rPr>
          <w:bCs/>
          <w:iCs/>
          <w:sz w:val="28"/>
          <w:szCs w:val="28"/>
          <w:lang w:eastAsia="x-none"/>
        </w:rPr>
        <w:t>ă</w:t>
      </w:r>
      <w:r w:rsidRPr="00C9133D">
        <w:rPr>
          <w:bCs/>
          <w:iCs/>
          <w:sz w:val="28"/>
          <w:szCs w:val="28"/>
          <w:lang w:eastAsia="x-none"/>
        </w:rPr>
        <w:t xml:space="preserve"> de implementare a </w:t>
      </w:r>
      <w:r w:rsidR="00605AF8" w:rsidRPr="00C9133D">
        <w:rPr>
          <w:bCs/>
          <w:iCs/>
          <w:sz w:val="28"/>
          <w:szCs w:val="28"/>
          <w:lang w:eastAsia="x-none"/>
        </w:rPr>
        <w:t>P</w:t>
      </w:r>
      <w:r w:rsidRPr="00C9133D">
        <w:rPr>
          <w:bCs/>
          <w:iCs/>
          <w:sz w:val="28"/>
          <w:szCs w:val="28"/>
          <w:lang w:eastAsia="x-none"/>
        </w:rPr>
        <w:t xml:space="preserve">roiectului, Beneficiarul va pune la dispoziția Ministerului Energiei, la solicitarea acestuia, toate studiile </w:t>
      </w:r>
      <w:r w:rsidR="0073619A" w:rsidRPr="00C9133D">
        <w:rPr>
          <w:bCs/>
          <w:iCs/>
          <w:sz w:val="28"/>
          <w:szCs w:val="28"/>
          <w:lang w:eastAsia="x-none"/>
        </w:rPr>
        <w:t>ș</w:t>
      </w:r>
      <w:r w:rsidRPr="00C9133D">
        <w:rPr>
          <w:bCs/>
          <w:iCs/>
          <w:sz w:val="28"/>
          <w:szCs w:val="28"/>
          <w:lang w:eastAsia="x-none"/>
        </w:rPr>
        <w:t>i bazele de date aferente rezultate în cadrul proiectului, în format electronic, cu excep</w:t>
      </w:r>
      <w:r w:rsidR="0073619A" w:rsidRPr="00C9133D">
        <w:rPr>
          <w:bCs/>
          <w:iCs/>
          <w:sz w:val="28"/>
          <w:szCs w:val="28"/>
          <w:lang w:eastAsia="x-none"/>
        </w:rPr>
        <w:t>ț</w:t>
      </w:r>
      <w:r w:rsidRPr="00C9133D">
        <w:rPr>
          <w:bCs/>
          <w:iCs/>
          <w:sz w:val="28"/>
          <w:szCs w:val="28"/>
          <w:lang w:eastAsia="x-none"/>
        </w:rPr>
        <w:t>ia informa</w:t>
      </w:r>
      <w:r w:rsidR="0073619A" w:rsidRPr="00C9133D">
        <w:rPr>
          <w:bCs/>
          <w:iCs/>
          <w:sz w:val="28"/>
          <w:szCs w:val="28"/>
          <w:lang w:eastAsia="x-none"/>
        </w:rPr>
        <w:t>ț</w:t>
      </w:r>
      <w:r w:rsidRPr="00C9133D">
        <w:rPr>
          <w:bCs/>
          <w:iCs/>
          <w:sz w:val="28"/>
          <w:szCs w:val="28"/>
          <w:lang w:eastAsia="x-none"/>
        </w:rPr>
        <w:t xml:space="preserve">iilor care potrivit legii se </w:t>
      </w:r>
      <w:r w:rsidR="0073619A" w:rsidRPr="00C9133D">
        <w:rPr>
          <w:bCs/>
          <w:iCs/>
          <w:sz w:val="28"/>
          <w:szCs w:val="28"/>
          <w:lang w:eastAsia="x-none"/>
        </w:rPr>
        <w:t>î</w:t>
      </w:r>
      <w:r w:rsidRPr="00C9133D">
        <w:rPr>
          <w:bCs/>
          <w:iCs/>
          <w:sz w:val="28"/>
          <w:szCs w:val="28"/>
          <w:lang w:eastAsia="x-none"/>
        </w:rPr>
        <w:t>ncadreaz</w:t>
      </w:r>
      <w:r w:rsidR="0073619A" w:rsidRPr="00C9133D">
        <w:rPr>
          <w:bCs/>
          <w:iCs/>
          <w:sz w:val="28"/>
          <w:szCs w:val="28"/>
          <w:lang w:eastAsia="x-none"/>
        </w:rPr>
        <w:t>ă</w:t>
      </w:r>
      <w:r w:rsidRPr="00C9133D">
        <w:rPr>
          <w:bCs/>
          <w:iCs/>
          <w:sz w:val="28"/>
          <w:szCs w:val="28"/>
          <w:lang w:eastAsia="x-none"/>
        </w:rPr>
        <w:t xml:space="preserve"> </w:t>
      </w:r>
      <w:r w:rsidR="0073619A" w:rsidRPr="00C9133D">
        <w:rPr>
          <w:bCs/>
          <w:iCs/>
          <w:sz w:val="28"/>
          <w:szCs w:val="28"/>
          <w:lang w:eastAsia="x-none"/>
        </w:rPr>
        <w:t>î</w:t>
      </w:r>
      <w:r w:rsidRPr="00C9133D">
        <w:rPr>
          <w:bCs/>
          <w:iCs/>
          <w:sz w:val="28"/>
          <w:szCs w:val="28"/>
          <w:lang w:eastAsia="x-none"/>
        </w:rPr>
        <w:t>n categoria informa</w:t>
      </w:r>
      <w:r w:rsidR="0073619A" w:rsidRPr="00C9133D">
        <w:rPr>
          <w:bCs/>
          <w:iCs/>
          <w:sz w:val="28"/>
          <w:szCs w:val="28"/>
          <w:lang w:eastAsia="x-none"/>
        </w:rPr>
        <w:t>ț</w:t>
      </w:r>
      <w:r w:rsidRPr="00C9133D">
        <w:rPr>
          <w:bCs/>
          <w:iCs/>
          <w:sz w:val="28"/>
          <w:szCs w:val="28"/>
          <w:lang w:eastAsia="x-none"/>
        </w:rPr>
        <w:t>iilor clasificate.</w:t>
      </w:r>
    </w:p>
    <w:p w14:paraId="7D1C60B5" w14:textId="3224C16D"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78C9F351"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 xml:space="preserve">Beneficiarul va răspunde invitaţiei Ministerului Energiei de a asigura participarea reprezentanţilor săi la întâlnirile şi acţiunile organizate referitoare la implementarea Proiectului. </w:t>
      </w:r>
    </w:p>
    <w:p w14:paraId="3883CE69" w14:textId="065E75A3"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 xml:space="preserve">Beneficiarul va informa Ministerul Energiei cu privire la problemele întâmpinate în implementarea proiectului în cel mai scurt timp posibil de la apariţia acestora. Conform  responsabilităţilor pe care le are şi în limita sferei sale de competenţă, Ministerul Energiei va sprijini Beneficiarul în vederea soluţionării problemelor semnalate şi în scopul atingerii obiectivelor </w:t>
      </w:r>
      <w:r w:rsidR="00605AF8" w:rsidRPr="00C9133D">
        <w:rPr>
          <w:bCs/>
          <w:iCs/>
          <w:sz w:val="28"/>
          <w:szCs w:val="28"/>
          <w:lang w:eastAsia="x-none"/>
        </w:rPr>
        <w:t>P</w:t>
      </w:r>
      <w:r w:rsidRPr="00C9133D">
        <w:rPr>
          <w:bCs/>
          <w:iCs/>
          <w:sz w:val="28"/>
          <w:szCs w:val="28"/>
          <w:lang w:eastAsia="x-none"/>
        </w:rPr>
        <w:t>roiectului.</w:t>
      </w:r>
    </w:p>
    <w:p w14:paraId="33926A69" w14:textId="365800E3"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35656839"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 xml:space="preserve">Beneficiarul va asigura transmiterea la Ministerul Energiei, </w:t>
      </w:r>
      <w:r w:rsidR="00FF604F" w:rsidRPr="00C9133D">
        <w:rPr>
          <w:bCs/>
          <w:iCs/>
          <w:sz w:val="28"/>
          <w:szCs w:val="28"/>
          <w:lang w:eastAsia="x-none"/>
        </w:rPr>
        <w:t>în termen de 20 de zile lucrătoare</w:t>
      </w:r>
      <w:r w:rsidRPr="00C9133D">
        <w:rPr>
          <w:bCs/>
          <w:iCs/>
          <w:sz w:val="28"/>
          <w:szCs w:val="28"/>
          <w:lang w:eastAsia="x-none"/>
        </w:rPr>
        <w:t>, a stadiului implementării recomandărilor cuprinse în documentele menționate la alin. (</w:t>
      </w:r>
      <w:r w:rsidR="000C6A78" w:rsidRPr="00C9133D">
        <w:rPr>
          <w:bCs/>
          <w:iCs/>
          <w:sz w:val="28"/>
          <w:szCs w:val="28"/>
          <w:lang w:eastAsia="x-none"/>
        </w:rPr>
        <w:t>9</w:t>
      </w:r>
      <w:r w:rsidRPr="00C9133D">
        <w:rPr>
          <w:bCs/>
          <w:iCs/>
          <w:sz w:val="28"/>
          <w:szCs w:val="28"/>
          <w:lang w:eastAsia="x-none"/>
        </w:rPr>
        <w:t>).</w:t>
      </w:r>
    </w:p>
    <w:p w14:paraId="5EC1B207" w14:textId="2DABE89F"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lastRenderedPageBreak/>
        <w:t xml:space="preserve">Vizita de monitorizare </w:t>
      </w:r>
      <w:r w:rsidR="0073619A" w:rsidRPr="00C9133D">
        <w:rPr>
          <w:bCs/>
          <w:iCs/>
          <w:sz w:val="28"/>
          <w:szCs w:val="28"/>
          <w:lang w:eastAsia="x-none"/>
        </w:rPr>
        <w:t xml:space="preserve">efectuată de Ministerul Energiei </w:t>
      </w:r>
      <w:r w:rsidRPr="00C9133D">
        <w:rPr>
          <w:bCs/>
          <w:iCs/>
          <w:sz w:val="28"/>
          <w:szCs w:val="28"/>
          <w:lang w:eastAsia="x-none"/>
        </w:rPr>
        <w:t xml:space="preserve">pe parcusul implementării </w:t>
      </w:r>
      <w:r w:rsidR="00605AF8" w:rsidRPr="00C9133D">
        <w:rPr>
          <w:bCs/>
          <w:iCs/>
          <w:sz w:val="28"/>
          <w:szCs w:val="28"/>
          <w:lang w:eastAsia="x-none"/>
        </w:rPr>
        <w:t>P</w:t>
      </w:r>
      <w:r w:rsidRPr="00C9133D">
        <w:rPr>
          <w:bCs/>
          <w:iCs/>
          <w:sz w:val="28"/>
          <w:szCs w:val="28"/>
          <w:lang w:eastAsia="x-none"/>
        </w:rPr>
        <w:t>roiectului:</w:t>
      </w:r>
    </w:p>
    <w:p w14:paraId="47D7A344" w14:textId="45691D82" w:rsidR="00B922FC" w:rsidRPr="00C9133D" w:rsidRDefault="00B922FC" w:rsidP="00E775B6">
      <w:pPr>
        <w:pStyle w:val="ListParagraph"/>
        <w:numPr>
          <w:ilvl w:val="0"/>
          <w:numId w:val="35"/>
        </w:numPr>
        <w:autoSpaceDE w:val="0"/>
        <w:autoSpaceDN w:val="0"/>
        <w:adjustRightInd w:val="0"/>
        <w:ind w:left="720"/>
        <w:jc w:val="both"/>
        <w:rPr>
          <w:bCs/>
          <w:iCs/>
          <w:sz w:val="28"/>
          <w:szCs w:val="28"/>
          <w:lang w:eastAsia="x-none"/>
        </w:rPr>
      </w:pPr>
      <w:r w:rsidRPr="00C9133D">
        <w:rPr>
          <w:bCs/>
          <w:iCs/>
          <w:sz w:val="28"/>
          <w:szCs w:val="28"/>
          <w:lang w:eastAsia="x-none"/>
        </w:rPr>
        <w:t xml:space="preserve">are în vedere verificarea existenţei fizice a unui proiect sau a unui sistem de management performant al proiectului şi permite verificarea corectitudinii, completitudinii şi acurateţei informaţiei furnizate de </w:t>
      </w:r>
      <w:r w:rsidR="00C572F4" w:rsidRPr="00C9133D">
        <w:rPr>
          <w:bCs/>
          <w:iCs/>
          <w:sz w:val="28"/>
          <w:szCs w:val="28"/>
          <w:lang w:eastAsia="x-none"/>
        </w:rPr>
        <w:t>B</w:t>
      </w:r>
      <w:r w:rsidRPr="00C9133D">
        <w:rPr>
          <w:bCs/>
          <w:iCs/>
          <w:sz w:val="28"/>
          <w:szCs w:val="28"/>
          <w:lang w:eastAsia="x-none"/>
        </w:rPr>
        <w:t>eneficiar în Raport</w:t>
      </w:r>
      <w:r w:rsidR="00C572F4" w:rsidRPr="00C9133D">
        <w:rPr>
          <w:bCs/>
          <w:iCs/>
          <w:sz w:val="28"/>
          <w:szCs w:val="28"/>
          <w:lang w:eastAsia="x-none"/>
        </w:rPr>
        <w:t>ul</w:t>
      </w:r>
      <w:r w:rsidRPr="00C9133D">
        <w:rPr>
          <w:bCs/>
          <w:iCs/>
          <w:sz w:val="28"/>
          <w:szCs w:val="28"/>
          <w:lang w:eastAsia="x-none"/>
        </w:rPr>
        <w:t xml:space="preserve"> de Progres şi a gradului de realizare a indicatorilor stabiliţi prin Contract</w:t>
      </w:r>
      <w:r w:rsidR="0073619A" w:rsidRPr="00C9133D">
        <w:rPr>
          <w:bCs/>
          <w:iCs/>
          <w:sz w:val="28"/>
          <w:szCs w:val="28"/>
          <w:lang w:eastAsia="x-none"/>
        </w:rPr>
        <w:t>;</w:t>
      </w:r>
    </w:p>
    <w:p w14:paraId="369F30AF" w14:textId="22120A15" w:rsidR="00B922FC" w:rsidRPr="00C9133D" w:rsidRDefault="00B922FC" w:rsidP="00E775B6">
      <w:pPr>
        <w:pStyle w:val="ListParagraph"/>
        <w:numPr>
          <w:ilvl w:val="0"/>
          <w:numId w:val="35"/>
        </w:numPr>
        <w:autoSpaceDE w:val="0"/>
        <w:autoSpaceDN w:val="0"/>
        <w:adjustRightInd w:val="0"/>
        <w:ind w:left="720"/>
        <w:jc w:val="both"/>
        <w:rPr>
          <w:bCs/>
          <w:iCs/>
          <w:sz w:val="28"/>
          <w:szCs w:val="28"/>
          <w:lang w:eastAsia="x-none"/>
        </w:rPr>
      </w:pPr>
      <w:r w:rsidRPr="00C9133D">
        <w:rPr>
          <w:bCs/>
          <w:iCs/>
          <w:sz w:val="28"/>
          <w:szCs w:val="28"/>
          <w:lang w:eastAsia="x-none"/>
        </w:rPr>
        <w:t xml:space="preserve">facilitează contactul dintre reprezentanţii Ministerului Energiei şi </w:t>
      </w:r>
      <w:r w:rsidR="0073619A" w:rsidRPr="00C9133D">
        <w:rPr>
          <w:bCs/>
          <w:iCs/>
          <w:sz w:val="28"/>
          <w:szCs w:val="28"/>
          <w:lang w:eastAsia="x-none"/>
        </w:rPr>
        <w:t>B</w:t>
      </w:r>
      <w:r w:rsidRPr="00C9133D">
        <w:rPr>
          <w:bCs/>
          <w:iCs/>
          <w:sz w:val="28"/>
          <w:szCs w:val="28"/>
          <w:lang w:eastAsia="x-none"/>
        </w:rPr>
        <w:t>eneficiari în scopul comunicării problemelor care pot împiedica implementarea corespunzătoare a proiectului</w:t>
      </w:r>
      <w:r w:rsidR="0073619A" w:rsidRPr="00C9133D">
        <w:rPr>
          <w:bCs/>
          <w:iCs/>
          <w:sz w:val="28"/>
          <w:szCs w:val="28"/>
          <w:lang w:eastAsia="x-none"/>
        </w:rPr>
        <w:t>;</w:t>
      </w:r>
    </w:p>
    <w:p w14:paraId="141B8045" w14:textId="551E03BE" w:rsidR="00B922FC" w:rsidRPr="00C9133D" w:rsidRDefault="00B922FC" w:rsidP="00E775B6">
      <w:pPr>
        <w:pStyle w:val="ListParagraph"/>
        <w:numPr>
          <w:ilvl w:val="0"/>
          <w:numId w:val="35"/>
        </w:numPr>
        <w:autoSpaceDE w:val="0"/>
        <w:autoSpaceDN w:val="0"/>
        <w:adjustRightInd w:val="0"/>
        <w:ind w:left="720"/>
        <w:jc w:val="both"/>
        <w:rPr>
          <w:bCs/>
          <w:iCs/>
          <w:sz w:val="28"/>
          <w:szCs w:val="28"/>
          <w:lang w:eastAsia="x-none"/>
        </w:rPr>
      </w:pPr>
      <w:r w:rsidRPr="00C9133D">
        <w:rPr>
          <w:bCs/>
          <w:iCs/>
          <w:sz w:val="28"/>
          <w:szCs w:val="28"/>
          <w:lang w:eastAsia="x-none"/>
        </w:rPr>
        <w:t>urmăreşte să se asigure de faptul că proiectul se derulează conform Contractului de Finanţare, să identifice, în timp util, posibilele probleme şi să propună măsuri de rezolvare a acestora, precum şi îmbunătăţirea activităţii de implementare, inclusiv să identifice elementele de succes ale proiectului și bune practici</w:t>
      </w:r>
      <w:r w:rsidR="0073619A" w:rsidRPr="00C9133D">
        <w:rPr>
          <w:bCs/>
          <w:iCs/>
          <w:sz w:val="28"/>
          <w:szCs w:val="28"/>
          <w:lang w:eastAsia="x-none"/>
        </w:rPr>
        <w:t>.</w:t>
      </w:r>
      <w:r w:rsidRPr="00C9133D">
        <w:rPr>
          <w:bCs/>
          <w:iCs/>
          <w:sz w:val="28"/>
          <w:szCs w:val="28"/>
          <w:lang w:eastAsia="x-none"/>
        </w:rPr>
        <w:t xml:space="preserve"> </w:t>
      </w:r>
    </w:p>
    <w:p w14:paraId="7E14909C" w14:textId="56016AFF"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 xml:space="preserve">Beneficiarul va transmite la Ministerul Energiei, Rapoarte anuale de durabilitate, până la </w:t>
      </w:r>
      <w:r w:rsidR="00F379D0" w:rsidRPr="00C9133D">
        <w:rPr>
          <w:bCs/>
          <w:iCs/>
          <w:sz w:val="28"/>
          <w:szCs w:val="28"/>
          <w:lang w:eastAsia="x-none"/>
        </w:rPr>
        <w:t>d</w:t>
      </w:r>
      <w:r w:rsidR="00CD46D1" w:rsidRPr="00C9133D">
        <w:rPr>
          <w:bCs/>
          <w:iCs/>
          <w:sz w:val="28"/>
          <w:szCs w:val="28"/>
          <w:lang w:eastAsia="x-none"/>
        </w:rPr>
        <w:t>ata de 31 martie</w:t>
      </w:r>
      <w:r w:rsidR="00F379D0" w:rsidRPr="00C9133D">
        <w:rPr>
          <w:bCs/>
          <w:iCs/>
          <w:sz w:val="28"/>
          <w:szCs w:val="28"/>
          <w:lang w:eastAsia="x-none"/>
        </w:rPr>
        <w:t xml:space="preserve"> a anului urm</w:t>
      </w:r>
      <w:r w:rsidR="002D5765" w:rsidRPr="00C9133D">
        <w:rPr>
          <w:bCs/>
          <w:iCs/>
          <w:sz w:val="28"/>
          <w:szCs w:val="28"/>
          <w:lang w:eastAsia="x-none"/>
        </w:rPr>
        <w:t>ă</w:t>
      </w:r>
      <w:r w:rsidR="00F379D0" w:rsidRPr="00C9133D">
        <w:rPr>
          <w:bCs/>
          <w:iCs/>
          <w:sz w:val="28"/>
          <w:szCs w:val="28"/>
          <w:lang w:eastAsia="x-none"/>
        </w:rPr>
        <w:t>tor</w:t>
      </w:r>
      <w:r w:rsidRPr="00C9133D">
        <w:rPr>
          <w:bCs/>
          <w:iCs/>
          <w:sz w:val="28"/>
          <w:szCs w:val="28"/>
          <w:lang w:eastAsia="x-none"/>
        </w:rPr>
        <w:t xml:space="preserve">, pe întreaga perioada de durabilitate  a </w:t>
      </w:r>
      <w:r w:rsidR="00605AF8" w:rsidRPr="00C9133D">
        <w:rPr>
          <w:bCs/>
          <w:iCs/>
          <w:sz w:val="28"/>
          <w:szCs w:val="28"/>
          <w:lang w:eastAsia="x-none"/>
        </w:rPr>
        <w:t>P</w:t>
      </w:r>
      <w:r w:rsidRPr="00C9133D">
        <w:rPr>
          <w:bCs/>
          <w:iCs/>
          <w:sz w:val="28"/>
          <w:szCs w:val="28"/>
          <w:lang w:eastAsia="x-none"/>
        </w:rPr>
        <w:t>roiectului, încep</w:t>
      </w:r>
      <w:r w:rsidR="0073619A" w:rsidRPr="00C9133D">
        <w:rPr>
          <w:bCs/>
          <w:iCs/>
          <w:sz w:val="28"/>
          <w:szCs w:val="28"/>
          <w:lang w:eastAsia="x-none"/>
        </w:rPr>
        <w:t>â</w:t>
      </w:r>
      <w:r w:rsidRPr="00C9133D">
        <w:rPr>
          <w:bCs/>
          <w:iCs/>
          <w:sz w:val="28"/>
          <w:szCs w:val="28"/>
          <w:lang w:eastAsia="x-none"/>
        </w:rPr>
        <w:t>nd cu primul an calendaristic ce urmează anului în care a fost finalizată implementarea.</w:t>
      </w:r>
    </w:p>
    <w:p w14:paraId="75FC9DB1" w14:textId="0F72AE0D" w:rsidR="00B922FC" w:rsidRPr="00C9133D" w:rsidRDefault="00B922FC" w:rsidP="00E775B6">
      <w:pPr>
        <w:pStyle w:val="ListParagraph"/>
        <w:numPr>
          <w:ilvl w:val="0"/>
          <w:numId w:val="21"/>
        </w:numPr>
        <w:tabs>
          <w:tab w:val="left" w:pos="0"/>
        </w:tabs>
        <w:autoSpaceDE w:val="0"/>
        <w:autoSpaceDN w:val="0"/>
        <w:adjustRightInd w:val="0"/>
        <w:ind w:left="360"/>
        <w:jc w:val="both"/>
        <w:rPr>
          <w:bCs/>
          <w:iCs/>
          <w:sz w:val="28"/>
          <w:szCs w:val="28"/>
          <w:lang w:eastAsia="x-none"/>
        </w:rPr>
      </w:pPr>
      <w:r w:rsidRPr="00C9133D">
        <w:rPr>
          <w:bCs/>
          <w:iCs/>
          <w:sz w:val="28"/>
          <w:szCs w:val="28"/>
          <w:lang w:eastAsia="x-none"/>
        </w:rPr>
        <w:t>Rapoartele anuale de durabilitate vor conține următoarele tipuri de date și informații privind:</w:t>
      </w:r>
    </w:p>
    <w:p w14:paraId="60166D80" w14:textId="3D2BD86D" w:rsidR="00E775B6" w:rsidRPr="00C9133D" w:rsidRDefault="00B922FC" w:rsidP="00E775B6">
      <w:pPr>
        <w:pStyle w:val="ListParagraph"/>
        <w:numPr>
          <w:ilvl w:val="0"/>
          <w:numId w:val="36"/>
        </w:numPr>
        <w:tabs>
          <w:tab w:val="left" w:pos="1276"/>
        </w:tabs>
        <w:autoSpaceDE w:val="0"/>
        <w:autoSpaceDN w:val="0"/>
        <w:adjustRightInd w:val="0"/>
        <w:jc w:val="both"/>
        <w:rPr>
          <w:bCs/>
          <w:iCs/>
          <w:sz w:val="28"/>
          <w:szCs w:val="28"/>
          <w:lang w:eastAsia="x-none"/>
        </w:rPr>
      </w:pPr>
      <w:r w:rsidRPr="00C9133D">
        <w:rPr>
          <w:bCs/>
          <w:iCs/>
          <w:sz w:val="28"/>
          <w:szCs w:val="28"/>
          <w:lang w:eastAsia="x-none"/>
        </w:rPr>
        <w:t xml:space="preserve">modificări ale statutului și datelor de identificare a </w:t>
      </w:r>
      <w:r w:rsidR="00C572F4" w:rsidRPr="00C9133D">
        <w:rPr>
          <w:bCs/>
          <w:iCs/>
          <w:sz w:val="28"/>
          <w:szCs w:val="28"/>
          <w:lang w:eastAsia="x-none"/>
        </w:rPr>
        <w:t>B</w:t>
      </w:r>
      <w:r w:rsidRPr="00C9133D">
        <w:rPr>
          <w:bCs/>
          <w:iCs/>
          <w:sz w:val="28"/>
          <w:szCs w:val="28"/>
          <w:lang w:eastAsia="x-none"/>
        </w:rPr>
        <w:t>eneficiarului</w:t>
      </w:r>
      <w:r w:rsidR="0073619A" w:rsidRPr="00C9133D">
        <w:rPr>
          <w:bCs/>
          <w:iCs/>
          <w:sz w:val="28"/>
          <w:szCs w:val="28"/>
          <w:lang w:eastAsia="x-none"/>
        </w:rPr>
        <w:t>;</w:t>
      </w:r>
    </w:p>
    <w:p w14:paraId="1889C8B0" w14:textId="59429217" w:rsidR="00B922FC" w:rsidRPr="00C9133D" w:rsidRDefault="00B922FC" w:rsidP="00E775B6">
      <w:pPr>
        <w:pStyle w:val="ListParagraph"/>
        <w:numPr>
          <w:ilvl w:val="0"/>
          <w:numId w:val="36"/>
        </w:numPr>
        <w:tabs>
          <w:tab w:val="left" w:pos="1276"/>
        </w:tabs>
        <w:autoSpaceDE w:val="0"/>
        <w:autoSpaceDN w:val="0"/>
        <w:adjustRightInd w:val="0"/>
        <w:jc w:val="both"/>
        <w:rPr>
          <w:bCs/>
          <w:iCs/>
          <w:sz w:val="28"/>
          <w:szCs w:val="28"/>
          <w:lang w:eastAsia="x-none"/>
        </w:rPr>
      </w:pPr>
      <w:r w:rsidRPr="00C9133D">
        <w:rPr>
          <w:bCs/>
          <w:iCs/>
          <w:sz w:val="28"/>
          <w:szCs w:val="28"/>
          <w:lang w:eastAsia="x-none"/>
        </w:rPr>
        <w:t>modul și locul de utilizare a infrastructurilor, echipamentelor și bunurilor realizate sau achiziționate în cadrul proiectului</w:t>
      </w:r>
      <w:r w:rsidR="0073619A" w:rsidRPr="00C9133D">
        <w:rPr>
          <w:bCs/>
          <w:iCs/>
          <w:sz w:val="28"/>
          <w:szCs w:val="28"/>
          <w:lang w:eastAsia="x-none"/>
        </w:rPr>
        <w:t>;</w:t>
      </w:r>
    </w:p>
    <w:p w14:paraId="78E4C5E6" w14:textId="444BC55D" w:rsidR="00B922FC" w:rsidRPr="00C9133D" w:rsidRDefault="00B922FC" w:rsidP="00E775B6">
      <w:pPr>
        <w:pStyle w:val="ListParagraph"/>
        <w:numPr>
          <w:ilvl w:val="0"/>
          <w:numId w:val="36"/>
        </w:numPr>
        <w:tabs>
          <w:tab w:val="left" w:pos="1276"/>
        </w:tabs>
        <w:autoSpaceDE w:val="0"/>
        <w:autoSpaceDN w:val="0"/>
        <w:adjustRightInd w:val="0"/>
        <w:jc w:val="both"/>
        <w:rPr>
          <w:bCs/>
          <w:iCs/>
          <w:sz w:val="28"/>
          <w:szCs w:val="28"/>
          <w:lang w:eastAsia="x-none"/>
        </w:rPr>
      </w:pPr>
      <w:r w:rsidRPr="00C9133D">
        <w:rPr>
          <w:bCs/>
          <w:iCs/>
          <w:sz w:val="28"/>
          <w:szCs w:val="28"/>
          <w:lang w:eastAsia="x-none"/>
        </w:rPr>
        <w:t xml:space="preserve">modul în care investiția în infrastructură mentine nivelul indicatorilor asumati in cadrul </w:t>
      </w:r>
      <w:r w:rsidR="00605AF8" w:rsidRPr="00C9133D">
        <w:rPr>
          <w:bCs/>
          <w:iCs/>
          <w:sz w:val="28"/>
          <w:szCs w:val="28"/>
          <w:lang w:eastAsia="x-none"/>
        </w:rPr>
        <w:t>P</w:t>
      </w:r>
      <w:r w:rsidRPr="00C9133D">
        <w:rPr>
          <w:bCs/>
          <w:iCs/>
          <w:sz w:val="28"/>
          <w:szCs w:val="28"/>
          <w:lang w:eastAsia="x-none"/>
        </w:rPr>
        <w:t>roiectului</w:t>
      </w:r>
      <w:r w:rsidR="00564E5C" w:rsidRPr="00C9133D">
        <w:rPr>
          <w:bCs/>
          <w:iCs/>
          <w:sz w:val="28"/>
          <w:szCs w:val="28"/>
          <w:lang w:eastAsia="x-none"/>
        </w:rPr>
        <w:t>.</w:t>
      </w:r>
    </w:p>
    <w:p w14:paraId="7B891112" w14:textId="53A07D29" w:rsidR="00B922FC" w:rsidRPr="00C9133D" w:rsidRDefault="00B922FC" w:rsidP="00E775B6">
      <w:pPr>
        <w:pStyle w:val="ListParagraph"/>
        <w:numPr>
          <w:ilvl w:val="0"/>
          <w:numId w:val="21"/>
        </w:numPr>
        <w:autoSpaceDE w:val="0"/>
        <w:autoSpaceDN w:val="0"/>
        <w:adjustRightInd w:val="0"/>
        <w:ind w:left="450"/>
        <w:jc w:val="both"/>
        <w:rPr>
          <w:bCs/>
          <w:iCs/>
          <w:sz w:val="28"/>
          <w:szCs w:val="28"/>
          <w:lang w:eastAsia="x-none"/>
        </w:rPr>
      </w:pPr>
      <w:r w:rsidRPr="00C9133D">
        <w:rPr>
          <w:bCs/>
          <w:iCs/>
          <w:sz w:val="28"/>
          <w:szCs w:val="28"/>
          <w:lang w:eastAsia="x-none"/>
        </w:rPr>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sidRPr="00C9133D">
        <w:rPr>
          <w:bCs/>
          <w:iCs/>
          <w:sz w:val="28"/>
          <w:szCs w:val="28"/>
          <w:lang w:eastAsia="x-none"/>
        </w:rPr>
        <w:t>P</w:t>
      </w:r>
      <w:r w:rsidRPr="00C9133D">
        <w:rPr>
          <w:bCs/>
          <w:iCs/>
          <w:sz w:val="28"/>
          <w:szCs w:val="28"/>
          <w:lang w:eastAsia="x-none"/>
        </w:rPr>
        <w:t>roiectului si rezultatele declarate ca obţinute pe parcursul implementării. Beneficiarul poate solicita, dacă este cazul, clarificări suplimentare.</w:t>
      </w:r>
    </w:p>
    <w:p w14:paraId="5EC42CA7" w14:textId="733B65EF" w:rsidR="006D71BA" w:rsidRPr="00C9133D" w:rsidRDefault="00B922FC" w:rsidP="00E775B6">
      <w:pPr>
        <w:pStyle w:val="ListParagraph"/>
        <w:numPr>
          <w:ilvl w:val="0"/>
          <w:numId w:val="21"/>
        </w:numPr>
        <w:autoSpaceDE w:val="0"/>
        <w:autoSpaceDN w:val="0"/>
        <w:adjustRightInd w:val="0"/>
        <w:ind w:left="450"/>
        <w:jc w:val="both"/>
        <w:rPr>
          <w:bCs/>
          <w:iCs/>
          <w:sz w:val="28"/>
          <w:szCs w:val="28"/>
          <w:lang w:eastAsia="x-none"/>
        </w:rPr>
      </w:pPr>
      <w:r w:rsidRPr="00C9133D">
        <w:rPr>
          <w:bCs/>
          <w:iCs/>
          <w:sz w:val="28"/>
          <w:szCs w:val="28"/>
          <w:lang w:eastAsia="x-none"/>
        </w:rPr>
        <w:t>Beneficiarul are obligația de a întreprinde toate acțiunile pentru a asigura durabilitatea Proiectului și de a dispune toate măsurile solicitate de Ministerul Energiei în urma vizitelor de monitorizare.</w:t>
      </w:r>
    </w:p>
    <w:p w14:paraId="440E049F" w14:textId="7A0EFEB6" w:rsidR="006D71BA" w:rsidRPr="00C9133D" w:rsidRDefault="006D71BA" w:rsidP="00E775B6">
      <w:pPr>
        <w:pStyle w:val="ListParagraph"/>
        <w:numPr>
          <w:ilvl w:val="0"/>
          <w:numId w:val="21"/>
        </w:numPr>
        <w:autoSpaceDE w:val="0"/>
        <w:autoSpaceDN w:val="0"/>
        <w:adjustRightInd w:val="0"/>
        <w:ind w:left="450"/>
        <w:jc w:val="both"/>
        <w:rPr>
          <w:bCs/>
          <w:iCs/>
          <w:sz w:val="28"/>
          <w:szCs w:val="28"/>
          <w:lang w:eastAsia="x-none"/>
        </w:rPr>
      </w:pPr>
      <w:r w:rsidRPr="00C9133D">
        <w:rPr>
          <w:bCs/>
          <w:iCs/>
          <w:sz w:val="28"/>
          <w:szCs w:val="28"/>
          <w:lang w:eastAsia="x-none"/>
        </w:rPr>
        <w:t>Beneficiarul</w:t>
      </w:r>
      <w:r w:rsidR="001C0CBF" w:rsidRPr="00C9133D">
        <w:rPr>
          <w:bCs/>
          <w:iCs/>
          <w:sz w:val="28"/>
          <w:szCs w:val="28"/>
          <w:lang w:eastAsia="x-none"/>
        </w:rPr>
        <w:t xml:space="preserve"> </w:t>
      </w:r>
      <w:r w:rsidRPr="00C9133D">
        <w:rPr>
          <w:bCs/>
          <w:iCs/>
          <w:sz w:val="28"/>
          <w:szCs w:val="28"/>
          <w:lang w:eastAsia="x-none"/>
        </w:rPr>
        <w:t>răspunde, potrivit legii, pentru realitatea</w:t>
      </w:r>
      <w:r w:rsidR="001C0CBF" w:rsidRPr="00C9133D">
        <w:rPr>
          <w:bCs/>
          <w:iCs/>
          <w:sz w:val="28"/>
          <w:szCs w:val="28"/>
          <w:lang w:eastAsia="x-none"/>
        </w:rPr>
        <w:t>,</w:t>
      </w:r>
      <w:r w:rsidRPr="00C9133D">
        <w:rPr>
          <w:bCs/>
          <w:iCs/>
          <w:sz w:val="28"/>
          <w:szCs w:val="28"/>
          <w:lang w:eastAsia="x-none"/>
        </w:rPr>
        <w:t xml:space="preserve"> </w:t>
      </w:r>
      <w:r w:rsidR="001C0CBF" w:rsidRPr="00C9133D">
        <w:rPr>
          <w:bCs/>
          <w:iCs/>
          <w:sz w:val="28"/>
          <w:szCs w:val="28"/>
          <w:lang w:eastAsia="x-none"/>
        </w:rPr>
        <w:t>acuratețea și caracterul complet al</w:t>
      </w:r>
      <w:r w:rsidRPr="00C9133D">
        <w:rPr>
          <w:bCs/>
          <w:iCs/>
          <w:sz w:val="28"/>
          <w:szCs w:val="28"/>
          <w:lang w:eastAsia="x-none"/>
        </w:rPr>
        <w:t xml:space="preserve"> datelor și informațiilor transmise.</w:t>
      </w:r>
    </w:p>
    <w:p w14:paraId="232F50E0" w14:textId="77777777" w:rsidR="00B922FC" w:rsidRPr="00C9133D" w:rsidRDefault="00B922FC" w:rsidP="00B922FC">
      <w:pPr>
        <w:pStyle w:val="Head1-Art"/>
        <w:tabs>
          <w:tab w:val="clear" w:pos="2880"/>
          <w:tab w:val="num" w:pos="567"/>
        </w:tabs>
        <w:spacing w:before="0" w:after="0"/>
        <w:ind w:left="0" w:firstLine="0"/>
        <w:rPr>
          <w:rFonts w:ascii="Times New Roman" w:hAnsi="Times New Roman"/>
          <w:sz w:val="28"/>
          <w:szCs w:val="28"/>
        </w:rPr>
      </w:pPr>
    </w:p>
    <w:p w14:paraId="503B4C6D" w14:textId="77777777" w:rsidR="00C35CAD" w:rsidRPr="00C9133D" w:rsidRDefault="00C35CAD" w:rsidP="00713525">
      <w:pPr>
        <w:rPr>
          <w:b/>
          <w:iCs/>
          <w:sz w:val="28"/>
          <w:szCs w:val="28"/>
        </w:rPr>
      </w:pPr>
    </w:p>
    <w:p w14:paraId="0DEFC0CD" w14:textId="3CE76E92" w:rsidR="00C35CAD" w:rsidRPr="00C9133D" w:rsidRDefault="003336C7" w:rsidP="003336C7">
      <w:pPr>
        <w:pStyle w:val="Heading2"/>
        <w:jc w:val="both"/>
        <w:rPr>
          <w:sz w:val="28"/>
          <w:szCs w:val="28"/>
          <w:lang w:val="ro-RO"/>
        </w:rPr>
      </w:pPr>
      <w:r w:rsidRPr="00C9133D">
        <w:rPr>
          <w:sz w:val="28"/>
          <w:szCs w:val="28"/>
        </w:rPr>
        <w:t xml:space="preserve">CAPITOLUL VI – </w:t>
      </w:r>
      <w:r w:rsidRPr="00C9133D">
        <w:rPr>
          <w:sz w:val="28"/>
          <w:szCs w:val="28"/>
          <w:lang w:val="ro-RO"/>
        </w:rPr>
        <w:t>MODIFICAREA,</w:t>
      </w:r>
      <w:r w:rsidRPr="00C9133D">
        <w:rPr>
          <w:sz w:val="28"/>
          <w:szCs w:val="28"/>
        </w:rPr>
        <w:t xml:space="preserve"> </w:t>
      </w:r>
      <w:r w:rsidRPr="00C9133D">
        <w:rPr>
          <w:sz w:val="28"/>
          <w:szCs w:val="28"/>
          <w:lang w:val="ro-RO"/>
        </w:rPr>
        <w:t>SUSPENDAREA, ÎNCETAREA SI REZILIEREA CONTRACTULUI</w:t>
      </w:r>
    </w:p>
    <w:p w14:paraId="3E27A73E" w14:textId="77777777" w:rsidR="003336C7" w:rsidRPr="00C9133D" w:rsidRDefault="003336C7" w:rsidP="00713525">
      <w:pPr>
        <w:rPr>
          <w:sz w:val="28"/>
          <w:szCs w:val="28"/>
        </w:rPr>
      </w:pPr>
    </w:p>
    <w:p w14:paraId="579E5BA7" w14:textId="73C0D83D" w:rsidR="003336C7" w:rsidRPr="00C9133D" w:rsidRDefault="003336C7" w:rsidP="003336C7">
      <w:pPr>
        <w:pStyle w:val="Heading2"/>
        <w:rPr>
          <w:sz w:val="28"/>
          <w:szCs w:val="28"/>
          <w:lang w:val="ro-RO"/>
        </w:rPr>
      </w:pPr>
      <w:r w:rsidRPr="00C9133D">
        <w:rPr>
          <w:sz w:val="28"/>
          <w:szCs w:val="28"/>
          <w:lang w:val="ro-RO"/>
        </w:rPr>
        <w:t>Articolul 1</w:t>
      </w:r>
      <w:r w:rsidR="008153A5" w:rsidRPr="00C9133D">
        <w:rPr>
          <w:sz w:val="28"/>
          <w:szCs w:val="28"/>
          <w:lang w:val="ro-RO"/>
        </w:rPr>
        <w:t>2</w:t>
      </w:r>
      <w:r w:rsidRPr="00C9133D">
        <w:rPr>
          <w:sz w:val="28"/>
          <w:szCs w:val="28"/>
          <w:lang w:val="ro-RO"/>
        </w:rPr>
        <w:t xml:space="preserve"> – Modificarea contractului</w:t>
      </w:r>
    </w:p>
    <w:p w14:paraId="712EE7F0" w14:textId="77777777" w:rsidR="003336C7" w:rsidRPr="00C9133D" w:rsidRDefault="003336C7" w:rsidP="003336C7">
      <w:pPr>
        <w:rPr>
          <w:sz w:val="28"/>
          <w:szCs w:val="28"/>
          <w:lang w:eastAsia="x-none"/>
        </w:rPr>
      </w:pPr>
    </w:p>
    <w:p w14:paraId="2F84CCF6" w14:textId="64FF9D0C" w:rsidR="003336C7" w:rsidRPr="00C9133D" w:rsidRDefault="003336C7" w:rsidP="00E775B6">
      <w:pPr>
        <w:pStyle w:val="ListParagraph"/>
        <w:numPr>
          <w:ilvl w:val="0"/>
          <w:numId w:val="8"/>
        </w:numPr>
        <w:ind w:left="360"/>
        <w:jc w:val="both"/>
        <w:rPr>
          <w:sz w:val="28"/>
          <w:szCs w:val="28"/>
        </w:rPr>
      </w:pPr>
      <w:r w:rsidRPr="00C9133D">
        <w:rPr>
          <w:sz w:val="28"/>
          <w:szCs w:val="28"/>
        </w:rPr>
        <w:t>Părţile au dreptul, pe durata îndeplinirii prezentului Contract, de a conveni modificarea clauzelor şi/sau Anexelor acestuia, prin act adiţional, încheiat în aceleaşi condiţii de formă și de fond ca şi Contractul, cu excepţiile prevăzute la alin. (6).</w:t>
      </w:r>
    </w:p>
    <w:p w14:paraId="14B7CD11" w14:textId="0ECA219D" w:rsidR="003336C7" w:rsidRPr="00C9133D" w:rsidRDefault="003336C7" w:rsidP="00333BA3">
      <w:pPr>
        <w:pStyle w:val="ListParagraph"/>
        <w:numPr>
          <w:ilvl w:val="0"/>
          <w:numId w:val="8"/>
        </w:numPr>
        <w:ind w:left="360"/>
        <w:jc w:val="both"/>
        <w:rPr>
          <w:sz w:val="28"/>
          <w:szCs w:val="28"/>
        </w:rPr>
      </w:pPr>
      <w:r w:rsidRPr="00C9133D">
        <w:rPr>
          <w:sz w:val="28"/>
          <w:szCs w:val="28"/>
        </w:rPr>
        <w:t xml:space="preserve">În cazul în care solicitarea de modificare a Contractului vine din partea Beneficiarului, acesta are obligaţia de a o transmite Ministerului Energiei cu cel puţin 20 de zile </w:t>
      </w:r>
      <w:r w:rsidRPr="00C9133D">
        <w:rPr>
          <w:sz w:val="28"/>
          <w:szCs w:val="28"/>
        </w:rPr>
        <w:lastRenderedPageBreak/>
        <w:t>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2A6B6BFB" w14:textId="77777777" w:rsidR="00333BA3" w:rsidRPr="00C9133D" w:rsidRDefault="003336C7" w:rsidP="00333BA3">
      <w:pPr>
        <w:pStyle w:val="ListParagraph"/>
        <w:numPr>
          <w:ilvl w:val="0"/>
          <w:numId w:val="8"/>
        </w:numPr>
        <w:ind w:left="360"/>
        <w:jc w:val="both"/>
        <w:rPr>
          <w:sz w:val="28"/>
          <w:szCs w:val="28"/>
        </w:rPr>
      </w:pPr>
      <w:r w:rsidRPr="00C9133D">
        <w:rPr>
          <w:sz w:val="28"/>
          <w:szCs w:val="28"/>
        </w:rPr>
        <w:t>Actul adiţional nu poate să vizeze o modificare a obiectului contractului</w:t>
      </w:r>
      <w:r w:rsidR="006C0025" w:rsidRPr="00C9133D">
        <w:rPr>
          <w:sz w:val="28"/>
          <w:szCs w:val="28"/>
        </w:rPr>
        <w:t xml:space="preserve"> </w:t>
      </w:r>
      <w:r w:rsidRPr="00C9133D">
        <w:rPr>
          <w:sz w:val="28"/>
          <w:szCs w:val="28"/>
        </w:rPr>
        <w:t>și a indicatorilor ac</w:t>
      </w:r>
      <w:r w:rsidR="00771A79" w:rsidRPr="00C9133D">
        <w:rPr>
          <w:sz w:val="28"/>
          <w:szCs w:val="28"/>
        </w:rPr>
        <w:t>estuia, prevăzuți în Anexa nr. 1</w:t>
      </w:r>
      <w:r w:rsidRPr="00C9133D">
        <w:rPr>
          <w:sz w:val="28"/>
          <w:szCs w:val="28"/>
        </w:rPr>
        <w:t xml:space="preserve"> – </w:t>
      </w:r>
      <w:r w:rsidR="009A5155" w:rsidRPr="00C9133D">
        <w:rPr>
          <w:sz w:val="28"/>
          <w:szCs w:val="28"/>
        </w:rPr>
        <w:t>Oferta</w:t>
      </w:r>
      <w:r w:rsidR="00F83296" w:rsidRPr="00C9133D">
        <w:rPr>
          <w:sz w:val="28"/>
          <w:szCs w:val="28"/>
        </w:rPr>
        <w:t xml:space="preserve"> de finanțare</w:t>
      </w:r>
      <w:r w:rsidRPr="00C9133D">
        <w:rPr>
          <w:sz w:val="28"/>
          <w:szCs w:val="28"/>
        </w:rPr>
        <w:t>.</w:t>
      </w:r>
    </w:p>
    <w:p w14:paraId="648689DA" w14:textId="77777777" w:rsidR="00333BA3" w:rsidRPr="00C9133D" w:rsidRDefault="003336C7" w:rsidP="00333BA3">
      <w:pPr>
        <w:pStyle w:val="ListParagraph"/>
        <w:numPr>
          <w:ilvl w:val="0"/>
          <w:numId w:val="8"/>
        </w:numPr>
        <w:ind w:left="360"/>
        <w:jc w:val="both"/>
        <w:rPr>
          <w:sz w:val="28"/>
          <w:szCs w:val="28"/>
        </w:rPr>
      </w:pPr>
      <w:r w:rsidRPr="00C9133D">
        <w:rPr>
          <w:sz w:val="28"/>
          <w:szCs w:val="28"/>
        </w:rPr>
        <w:t>Ministerul Energiei răspunde solicitării de modificare a Contractului, în maxim 20 de zile lucrătoare de la înregistrarea solicitării</w:t>
      </w:r>
      <w:r w:rsidR="00FA48E5" w:rsidRPr="00C9133D">
        <w:rPr>
          <w:sz w:val="28"/>
          <w:szCs w:val="28"/>
        </w:rPr>
        <w:t xml:space="preserve">, </w:t>
      </w:r>
      <w:r w:rsidR="00FA48E5" w:rsidRPr="00C9133D">
        <w:rPr>
          <w:sz w:val="28"/>
          <w:szCs w:val="28"/>
          <w:lang w:eastAsia="ro-RO"/>
        </w:rPr>
        <w:t>comunicând Beneficiarului, după caz, fie acordul cu privire la modificarea solicitată, fie respingerea acesteia, situație în care va comunica motivele care au stat la baza respingerii modificării.</w:t>
      </w:r>
    </w:p>
    <w:p w14:paraId="75C56ED2" w14:textId="77777777" w:rsidR="00333BA3" w:rsidRPr="00C9133D" w:rsidRDefault="00333BA3" w:rsidP="00333BA3">
      <w:pPr>
        <w:pStyle w:val="Head2-Alin"/>
        <w:numPr>
          <w:ilvl w:val="0"/>
          <w:numId w:val="8"/>
        </w:numPr>
        <w:tabs>
          <w:tab w:val="clear" w:pos="2880"/>
        </w:tabs>
        <w:spacing w:before="0" w:after="0"/>
        <w:ind w:left="360"/>
        <w:rPr>
          <w:rFonts w:ascii="Times New Roman" w:hAnsi="Times New Roman"/>
          <w:sz w:val="28"/>
          <w:szCs w:val="28"/>
        </w:rPr>
      </w:pPr>
      <w:r w:rsidRPr="00C9133D">
        <w:rPr>
          <w:rFonts w:ascii="Times New Roman" w:hAnsi="Times New Roman"/>
          <w:sz w:val="28"/>
          <w:szCs w:val="28"/>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intrării în vigoare a actului normativ în cauză.</w:t>
      </w:r>
    </w:p>
    <w:p w14:paraId="15B00772" w14:textId="77777777" w:rsidR="00333BA3" w:rsidRPr="00C9133D" w:rsidRDefault="00333BA3" w:rsidP="00333BA3">
      <w:pPr>
        <w:pStyle w:val="ListParagraph"/>
        <w:numPr>
          <w:ilvl w:val="0"/>
          <w:numId w:val="8"/>
        </w:numPr>
        <w:ind w:left="360"/>
        <w:jc w:val="both"/>
        <w:rPr>
          <w:sz w:val="28"/>
          <w:szCs w:val="28"/>
        </w:rPr>
      </w:pPr>
      <w:r w:rsidRPr="00C9133D">
        <w:rPr>
          <w:sz w:val="28"/>
          <w:szCs w:val="28"/>
        </w:rPr>
        <w:t>Prin excepție de la prevederile alin. (1), nu este necesară încheierea unui act adițional, Beneficiarul fiind obligat doar să notifice în scris Ministerul Energiei până la data punerii în funcțiune a investiției, sub rezerva netransmiterii de observații de către acesta în termen de maximum 10 zile lucrătoare, în următoarele situații:</w:t>
      </w:r>
    </w:p>
    <w:p w14:paraId="1C149775" w14:textId="5A13C99B" w:rsidR="003336C7" w:rsidRPr="00C9133D" w:rsidRDefault="00333BA3" w:rsidP="00333BA3">
      <w:pPr>
        <w:pStyle w:val="ListParagraph"/>
        <w:numPr>
          <w:ilvl w:val="0"/>
          <w:numId w:val="24"/>
        </w:numPr>
        <w:jc w:val="both"/>
        <w:rPr>
          <w:sz w:val="28"/>
          <w:szCs w:val="28"/>
        </w:rPr>
      </w:pPr>
      <w:r w:rsidRPr="00C9133D">
        <w:rPr>
          <w:sz w:val="28"/>
          <w:szCs w:val="28"/>
          <w:lang w:eastAsia="ro-RO"/>
        </w:rPr>
        <w:t>modificarea Calendarului estimativ al achizițiilor, prevăzut în Anexa nr. 1.</w:t>
      </w:r>
    </w:p>
    <w:p w14:paraId="1EE56F0A" w14:textId="0311BF36" w:rsidR="00333BA3" w:rsidRPr="00C9133D" w:rsidRDefault="00333BA3" w:rsidP="00333BA3">
      <w:pPr>
        <w:pStyle w:val="ListParagraph"/>
        <w:numPr>
          <w:ilvl w:val="0"/>
          <w:numId w:val="24"/>
        </w:numPr>
        <w:jc w:val="both"/>
        <w:rPr>
          <w:sz w:val="28"/>
          <w:szCs w:val="28"/>
        </w:rPr>
      </w:pPr>
      <w:r w:rsidRPr="00C9133D">
        <w:rPr>
          <w:sz w:val="28"/>
          <w:szCs w:val="28"/>
          <w:lang w:eastAsia="ro-RO"/>
        </w:rPr>
        <w:t>înlocuirea sau introducerea de membri noi în UIP, acolo unde este cazul.</w:t>
      </w:r>
    </w:p>
    <w:p w14:paraId="0AEEA931" w14:textId="56D310BB" w:rsidR="00333BA3" w:rsidRPr="00C9133D" w:rsidRDefault="00333BA3" w:rsidP="00333BA3">
      <w:pPr>
        <w:pStyle w:val="ListParagraph"/>
        <w:numPr>
          <w:ilvl w:val="0"/>
          <w:numId w:val="24"/>
        </w:numPr>
        <w:jc w:val="both"/>
        <w:rPr>
          <w:sz w:val="28"/>
          <w:szCs w:val="28"/>
        </w:rPr>
      </w:pPr>
      <w:r w:rsidRPr="00C9133D">
        <w:rPr>
          <w:sz w:val="28"/>
          <w:szCs w:val="28"/>
        </w:rPr>
        <w:t>schimbarea adresei sediului Beneficiarului sau schimbarea denumirii, când aceasta nu intervine ca urmare a fuziunii sau divizării.</w:t>
      </w:r>
    </w:p>
    <w:p w14:paraId="7943297C" w14:textId="4F2282A6" w:rsidR="00333BA3" w:rsidRPr="00C9133D" w:rsidRDefault="00333BA3" w:rsidP="00333BA3">
      <w:pPr>
        <w:pStyle w:val="ListParagraph"/>
        <w:numPr>
          <w:ilvl w:val="0"/>
          <w:numId w:val="24"/>
        </w:numPr>
        <w:jc w:val="both"/>
        <w:rPr>
          <w:sz w:val="28"/>
          <w:szCs w:val="28"/>
        </w:rPr>
      </w:pPr>
      <w:r w:rsidRPr="00C9133D">
        <w:rPr>
          <w:sz w:val="28"/>
          <w:szCs w:val="28"/>
        </w:rPr>
        <w:t>schimbarea contului special deschis pentru Proiect.</w:t>
      </w:r>
    </w:p>
    <w:p w14:paraId="2B63C1E4" w14:textId="39BB95D2" w:rsidR="00333BA3" w:rsidRPr="00C9133D" w:rsidRDefault="00333BA3" w:rsidP="00333BA3">
      <w:pPr>
        <w:pStyle w:val="ListParagraph"/>
        <w:numPr>
          <w:ilvl w:val="0"/>
          <w:numId w:val="24"/>
        </w:numPr>
        <w:jc w:val="both"/>
        <w:rPr>
          <w:sz w:val="28"/>
          <w:szCs w:val="28"/>
        </w:rPr>
      </w:pPr>
      <w:r w:rsidRPr="00C9133D">
        <w:rPr>
          <w:sz w:val="28"/>
          <w:szCs w:val="28"/>
        </w:rPr>
        <w:t>înlocuirea reprezentantului legal.</w:t>
      </w:r>
    </w:p>
    <w:p w14:paraId="661F0926" w14:textId="43ACC04E" w:rsidR="003336C7" w:rsidRPr="00C9133D" w:rsidRDefault="00C67C5D" w:rsidP="00333BA3">
      <w:pPr>
        <w:pStyle w:val="Head2-Alin"/>
        <w:numPr>
          <w:ilvl w:val="0"/>
          <w:numId w:val="8"/>
        </w:numPr>
        <w:tabs>
          <w:tab w:val="clear" w:pos="2880"/>
        </w:tabs>
        <w:spacing w:before="0" w:after="0"/>
        <w:ind w:left="360"/>
        <w:rPr>
          <w:rFonts w:ascii="Times New Roman" w:hAnsi="Times New Roman"/>
          <w:sz w:val="28"/>
          <w:szCs w:val="28"/>
        </w:rPr>
      </w:pPr>
      <w:r w:rsidRPr="00C9133D">
        <w:rPr>
          <w:rFonts w:ascii="Times New Roman" w:hAnsi="Times New Roman"/>
          <w:sz w:val="28"/>
          <w:szCs w:val="28"/>
        </w:rPr>
        <w:t>Graficul de activități prevăzut în Anexa nr. 1 poate fi modificat exclusiv prin act adițional.</w:t>
      </w:r>
    </w:p>
    <w:p w14:paraId="69D410B5" w14:textId="0D93A052" w:rsidR="00BF70CC" w:rsidRPr="00C9133D" w:rsidRDefault="00BF70CC" w:rsidP="00333BA3">
      <w:pPr>
        <w:pStyle w:val="Head2-Alin"/>
        <w:numPr>
          <w:ilvl w:val="0"/>
          <w:numId w:val="8"/>
        </w:numPr>
        <w:tabs>
          <w:tab w:val="clear" w:pos="2880"/>
        </w:tabs>
        <w:spacing w:before="0" w:after="0"/>
        <w:ind w:left="360"/>
        <w:rPr>
          <w:rFonts w:ascii="Times New Roman" w:hAnsi="Times New Roman"/>
          <w:sz w:val="28"/>
          <w:szCs w:val="28"/>
        </w:rPr>
      </w:pPr>
      <w:r w:rsidRPr="00C9133D">
        <w:rPr>
          <w:rFonts w:ascii="Times New Roman" w:hAnsi="Times New Roman"/>
          <w:sz w:val="28"/>
          <w:szCs w:val="28"/>
        </w:rPr>
        <w:t>Orice modificare intervenită la nivelul acționariatului sau, după caz, a asociaților din cadrul  Beneficiarului va fi, în prealabil, adusă la cunoștința Ministerului Energiei și supusă aprobării acestuia.</w:t>
      </w:r>
    </w:p>
    <w:p w14:paraId="15696409" w14:textId="77777777" w:rsidR="002B29F7" w:rsidRPr="00C9133D" w:rsidRDefault="002B29F7" w:rsidP="000319D6">
      <w:pPr>
        <w:jc w:val="both"/>
        <w:rPr>
          <w:sz w:val="28"/>
          <w:szCs w:val="28"/>
        </w:rPr>
      </w:pPr>
    </w:p>
    <w:p w14:paraId="3DDD07A8" w14:textId="77777777" w:rsidR="00F514D6" w:rsidRPr="00C9133D" w:rsidRDefault="00F514D6" w:rsidP="00954C48">
      <w:pPr>
        <w:pStyle w:val="Heading2"/>
        <w:jc w:val="both"/>
        <w:rPr>
          <w:sz w:val="28"/>
          <w:szCs w:val="28"/>
          <w:lang w:val="ro-RO"/>
        </w:rPr>
      </w:pPr>
      <w:bookmarkStart w:id="81" w:name="_Toc424285813"/>
    </w:p>
    <w:p w14:paraId="52A29385" w14:textId="0BF47FF1" w:rsidR="00954C48" w:rsidRPr="00C9133D" w:rsidRDefault="00954C48" w:rsidP="00954C48">
      <w:pPr>
        <w:pStyle w:val="Heading2"/>
        <w:jc w:val="both"/>
        <w:rPr>
          <w:sz w:val="28"/>
          <w:szCs w:val="28"/>
          <w:lang w:val="ro-RO"/>
        </w:rPr>
      </w:pPr>
      <w:r w:rsidRPr="00C9133D">
        <w:rPr>
          <w:sz w:val="28"/>
          <w:szCs w:val="28"/>
          <w:lang w:val="ro-RO"/>
        </w:rPr>
        <w:t>Articolul 1</w:t>
      </w:r>
      <w:r w:rsidR="008153A5" w:rsidRPr="00C9133D">
        <w:rPr>
          <w:sz w:val="28"/>
          <w:szCs w:val="28"/>
          <w:lang w:val="ro-RO"/>
        </w:rPr>
        <w:t>3</w:t>
      </w:r>
      <w:r w:rsidRPr="00C9133D">
        <w:rPr>
          <w:sz w:val="28"/>
          <w:szCs w:val="28"/>
          <w:lang w:val="ro-RO"/>
        </w:rPr>
        <w:t xml:space="preserve"> – Suspendarea, încetarea, rezilierea contractului </w:t>
      </w:r>
      <w:bookmarkEnd w:id="81"/>
      <w:r w:rsidRPr="00C9133D">
        <w:rPr>
          <w:sz w:val="28"/>
          <w:szCs w:val="28"/>
          <w:lang w:val="ro-RO"/>
        </w:rPr>
        <w:t>și recuperarea sumelor plătite</w:t>
      </w:r>
    </w:p>
    <w:p w14:paraId="420237C6" w14:textId="77777777" w:rsidR="00954C48" w:rsidRPr="00C9133D" w:rsidRDefault="00954C48" w:rsidP="00954C48">
      <w:pPr>
        <w:rPr>
          <w:sz w:val="28"/>
          <w:szCs w:val="28"/>
        </w:rPr>
      </w:pPr>
    </w:p>
    <w:p w14:paraId="5D763147" w14:textId="77777777" w:rsidR="00374107" w:rsidRPr="00C9133D" w:rsidRDefault="00954C48" w:rsidP="00374107">
      <w:pPr>
        <w:pStyle w:val="ListParagraph"/>
        <w:numPr>
          <w:ilvl w:val="2"/>
          <w:numId w:val="25"/>
        </w:numPr>
        <w:ind w:left="360"/>
        <w:jc w:val="both"/>
        <w:rPr>
          <w:sz w:val="28"/>
          <w:szCs w:val="28"/>
        </w:rPr>
      </w:pPr>
      <w:r w:rsidRPr="00C9133D">
        <w:rPr>
          <w:sz w:val="28"/>
          <w:szCs w:val="28"/>
        </w:rPr>
        <w:t xml:space="preserve">Prezentul </w:t>
      </w:r>
      <w:r w:rsidR="00ED6810" w:rsidRPr="00C9133D">
        <w:rPr>
          <w:sz w:val="28"/>
          <w:szCs w:val="28"/>
        </w:rPr>
        <w:t>C</w:t>
      </w:r>
      <w:r w:rsidRPr="00C9133D">
        <w:rPr>
          <w:sz w:val="28"/>
          <w:szCs w:val="28"/>
        </w:rPr>
        <w:t>ontract poate fi suspendat de oricare dintre părți, ca urmare a transmiterii în sistemul informatic a unei solicitări de suspendare a contractului în termen de 5 zile de la intervenirea situației ce determină imposibilitatea continuării derulării proiectului.</w:t>
      </w:r>
    </w:p>
    <w:p w14:paraId="46D5ACB5" w14:textId="795B3B4C" w:rsidR="00954C48" w:rsidRPr="00C9133D" w:rsidRDefault="00954C48" w:rsidP="00374107">
      <w:pPr>
        <w:pStyle w:val="ListParagraph"/>
        <w:numPr>
          <w:ilvl w:val="2"/>
          <w:numId w:val="25"/>
        </w:numPr>
        <w:ind w:left="360"/>
        <w:jc w:val="both"/>
        <w:rPr>
          <w:sz w:val="28"/>
          <w:szCs w:val="28"/>
        </w:rPr>
      </w:pPr>
      <w:r w:rsidRPr="00C9133D">
        <w:rPr>
          <w:sz w:val="28"/>
          <w:szCs w:val="28"/>
        </w:rPr>
        <w:t>Suspendarea implementării proiectului va fi permisă exclusiv în situații temeinic justificate și în condițiile în care este posibilă finalizarea implementării proiectului în cadrul perioadei prevăzută la art. 2 alin. (2)</w:t>
      </w:r>
      <w:r w:rsidR="006C75DF" w:rsidRPr="00C9133D">
        <w:rPr>
          <w:sz w:val="28"/>
          <w:szCs w:val="28"/>
        </w:rPr>
        <w:t>.</w:t>
      </w:r>
    </w:p>
    <w:p w14:paraId="025AEE57" w14:textId="77777777" w:rsidR="00374107" w:rsidRPr="00C9133D" w:rsidRDefault="00954C48" w:rsidP="00374107">
      <w:pPr>
        <w:pStyle w:val="ListParagraph"/>
        <w:numPr>
          <w:ilvl w:val="2"/>
          <w:numId w:val="25"/>
        </w:numPr>
        <w:ind w:left="360"/>
        <w:jc w:val="both"/>
        <w:rPr>
          <w:sz w:val="28"/>
          <w:szCs w:val="28"/>
        </w:rPr>
      </w:pPr>
      <w:r w:rsidRPr="00C9133D">
        <w:rPr>
          <w:sz w:val="28"/>
          <w:szCs w:val="28"/>
        </w:rPr>
        <w:t>Solicitarea de suspendare va fi analizată în termen de 5 zile de la primirea acesteia, la finalul acestui interval urmând a se răspunde motivat părții care a solicitat-o.</w:t>
      </w:r>
    </w:p>
    <w:p w14:paraId="1856A5CB" w14:textId="6A1DDEE2" w:rsidR="00954C48" w:rsidRPr="00C9133D" w:rsidRDefault="00954C48" w:rsidP="00374107">
      <w:pPr>
        <w:pStyle w:val="ListParagraph"/>
        <w:numPr>
          <w:ilvl w:val="2"/>
          <w:numId w:val="25"/>
        </w:numPr>
        <w:ind w:left="360"/>
        <w:jc w:val="both"/>
        <w:rPr>
          <w:sz w:val="28"/>
          <w:szCs w:val="28"/>
        </w:rPr>
      </w:pPr>
      <w:r w:rsidRPr="00C9133D">
        <w:rPr>
          <w:sz w:val="28"/>
          <w:szCs w:val="28"/>
        </w:rPr>
        <w:lastRenderedPageBreak/>
        <w:t xml:space="preserve">În cazul suspendării, părțile vor încheia un act adițional, în cuprinsul căruia vor fi prevăzute circumstanțele care au stat la baza suspendării și intervalul de timp pentru care </w:t>
      </w:r>
      <w:r w:rsidR="00ED6810" w:rsidRPr="00C9133D">
        <w:rPr>
          <w:sz w:val="28"/>
          <w:szCs w:val="28"/>
        </w:rPr>
        <w:t>C</w:t>
      </w:r>
      <w:r w:rsidRPr="00C9133D">
        <w:rPr>
          <w:sz w:val="28"/>
          <w:szCs w:val="28"/>
        </w:rPr>
        <w:t>ontractul este suspendat.</w:t>
      </w:r>
    </w:p>
    <w:p w14:paraId="4F230B47" w14:textId="108E3541" w:rsidR="00954C48" w:rsidRPr="00C9133D" w:rsidRDefault="00954C48" w:rsidP="00374107">
      <w:pPr>
        <w:pStyle w:val="ListParagraph"/>
        <w:numPr>
          <w:ilvl w:val="2"/>
          <w:numId w:val="25"/>
        </w:numPr>
        <w:ind w:left="360"/>
        <w:jc w:val="both"/>
        <w:rPr>
          <w:sz w:val="28"/>
          <w:szCs w:val="28"/>
        </w:rPr>
      </w:pPr>
      <w:r w:rsidRPr="00C9133D">
        <w:rPr>
          <w:sz w:val="28"/>
          <w:szCs w:val="28"/>
        </w:rPr>
        <w:t xml:space="preserve">Contractul încetează în următoarele situații: </w:t>
      </w:r>
    </w:p>
    <w:p w14:paraId="0E7474EB" w14:textId="77777777" w:rsidR="00954C48" w:rsidRPr="00C9133D" w:rsidRDefault="00954C48" w:rsidP="00B0543C">
      <w:pPr>
        <w:pStyle w:val="Head2-Alin"/>
        <w:numPr>
          <w:ilvl w:val="1"/>
          <w:numId w:val="4"/>
        </w:numPr>
        <w:tabs>
          <w:tab w:val="clear" w:pos="2880"/>
        </w:tabs>
        <w:spacing w:before="0" w:after="0"/>
        <w:ind w:left="450" w:firstLine="0"/>
        <w:rPr>
          <w:rFonts w:ascii="Times New Roman" w:hAnsi="Times New Roman"/>
          <w:sz w:val="28"/>
          <w:szCs w:val="28"/>
        </w:rPr>
      </w:pPr>
      <w:r w:rsidRPr="00C9133D">
        <w:rPr>
          <w:rFonts w:ascii="Times New Roman" w:hAnsi="Times New Roman"/>
          <w:sz w:val="28"/>
          <w:szCs w:val="28"/>
        </w:rPr>
        <w:t xml:space="preserve">prin executare, </w:t>
      </w:r>
    </w:p>
    <w:p w14:paraId="24B611D9" w14:textId="77777777" w:rsidR="00954C48" w:rsidRPr="00C9133D" w:rsidRDefault="00954C48" w:rsidP="00B0543C">
      <w:pPr>
        <w:pStyle w:val="Head2-Alin"/>
        <w:numPr>
          <w:ilvl w:val="1"/>
          <w:numId w:val="4"/>
        </w:numPr>
        <w:tabs>
          <w:tab w:val="clear" w:pos="2880"/>
        </w:tabs>
        <w:spacing w:before="0" w:after="0"/>
        <w:ind w:left="450" w:firstLine="0"/>
        <w:rPr>
          <w:rFonts w:ascii="Times New Roman" w:hAnsi="Times New Roman"/>
          <w:sz w:val="28"/>
          <w:szCs w:val="28"/>
        </w:rPr>
      </w:pPr>
      <w:r w:rsidRPr="00C9133D">
        <w:rPr>
          <w:rFonts w:ascii="Times New Roman" w:hAnsi="Times New Roman"/>
          <w:sz w:val="28"/>
          <w:szCs w:val="28"/>
        </w:rPr>
        <w:t xml:space="preserve">acordul de voinţă al părţilor, </w:t>
      </w:r>
    </w:p>
    <w:p w14:paraId="77D76754" w14:textId="5B3E42FA" w:rsidR="00954C48" w:rsidRPr="00C9133D" w:rsidRDefault="0048475A" w:rsidP="00B0543C">
      <w:pPr>
        <w:pStyle w:val="Head2-Alin"/>
        <w:numPr>
          <w:ilvl w:val="1"/>
          <w:numId w:val="4"/>
        </w:numPr>
        <w:tabs>
          <w:tab w:val="clear" w:pos="2880"/>
        </w:tabs>
        <w:spacing w:before="0" w:after="0"/>
        <w:ind w:left="450" w:firstLine="0"/>
        <w:rPr>
          <w:rFonts w:ascii="Times New Roman" w:hAnsi="Times New Roman"/>
          <w:sz w:val="28"/>
          <w:szCs w:val="28"/>
        </w:rPr>
      </w:pPr>
      <w:r w:rsidRPr="00C9133D">
        <w:rPr>
          <w:rFonts w:ascii="Times New Roman" w:hAnsi="Times New Roman"/>
          <w:sz w:val="28"/>
          <w:szCs w:val="28"/>
        </w:rPr>
        <w:t>în caz de forță majoră, astfel cum este prevăzută la art. 16</w:t>
      </w:r>
      <w:r w:rsidR="00DB2284" w:rsidRPr="00C9133D">
        <w:rPr>
          <w:rFonts w:ascii="Times New Roman" w:hAnsi="Times New Roman"/>
          <w:sz w:val="28"/>
          <w:szCs w:val="28"/>
        </w:rPr>
        <w:t>,</w:t>
      </w:r>
    </w:p>
    <w:p w14:paraId="71F33A1B" w14:textId="237C9AD2" w:rsidR="00C31C05" w:rsidRPr="00C9133D" w:rsidRDefault="00B4557A" w:rsidP="00B0543C">
      <w:pPr>
        <w:pStyle w:val="ListParagraph"/>
        <w:numPr>
          <w:ilvl w:val="1"/>
          <w:numId w:val="4"/>
        </w:numPr>
        <w:ind w:left="450" w:firstLine="0"/>
        <w:rPr>
          <w:sz w:val="28"/>
          <w:szCs w:val="28"/>
        </w:rPr>
      </w:pPr>
      <w:r w:rsidRPr="00C9133D">
        <w:rPr>
          <w:sz w:val="28"/>
          <w:szCs w:val="28"/>
        </w:rPr>
        <w:t xml:space="preserve">în </w:t>
      </w:r>
      <w:r w:rsidR="00C31C05" w:rsidRPr="00C9133D">
        <w:rPr>
          <w:sz w:val="28"/>
          <w:szCs w:val="28"/>
        </w:rPr>
        <w:t>situația prevăzută la art. 7 alin. (</w:t>
      </w:r>
      <w:ins w:id="82" w:author="Georgia.Pariza" w:date="2023-07-20T11:32:00Z">
        <w:r w:rsidR="00F507FD" w:rsidRPr="00C9133D">
          <w:rPr>
            <w:sz w:val="28"/>
            <w:szCs w:val="28"/>
          </w:rPr>
          <w:t>9</w:t>
        </w:r>
      </w:ins>
      <w:del w:id="83" w:author="Georgia.Pariza" w:date="2023-07-20T11:32:00Z">
        <w:r w:rsidR="003D08D5" w:rsidRPr="00C9133D" w:rsidDel="00F507FD">
          <w:rPr>
            <w:sz w:val="28"/>
            <w:szCs w:val="28"/>
          </w:rPr>
          <w:delText>7</w:delText>
        </w:r>
      </w:del>
      <w:r w:rsidR="00C31C05" w:rsidRPr="00C9133D">
        <w:rPr>
          <w:sz w:val="28"/>
          <w:szCs w:val="28"/>
        </w:rPr>
        <w:t>) lit. c),</w:t>
      </w:r>
    </w:p>
    <w:p w14:paraId="6AFA45B2" w14:textId="704D2087" w:rsidR="00B4557A" w:rsidRPr="00C9133D" w:rsidRDefault="00B4557A" w:rsidP="00B4557A">
      <w:pPr>
        <w:pStyle w:val="ListParagraph"/>
        <w:numPr>
          <w:ilvl w:val="1"/>
          <w:numId w:val="4"/>
        </w:numPr>
        <w:ind w:left="720" w:hanging="270"/>
        <w:jc w:val="both"/>
        <w:rPr>
          <w:sz w:val="28"/>
          <w:szCs w:val="28"/>
        </w:rPr>
      </w:pPr>
      <w:r w:rsidRPr="00C9133D">
        <w:rPr>
          <w:sz w:val="28"/>
          <w:szCs w:val="28"/>
        </w:rPr>
        <w:t>în situația în care Comisia Europeană dispune, prin decizie, suspendarea contribuției financiare și, după caz, a împrumutului din PNRR, potrivit art. 24 alin. (6) din Regulamentul (UE) nr. 2021/241,</w:t>
      </w:r>
    </w:p>
    <w:p w14:paraId="1DA3F5E2" w14:textId="77777777" w:rsidR="00954C48" w:rsidRPr="00C9133D" w:rsidRDefault="00954C48" w:rsidP="00B0543C">
      <w:pPr>
        <w:pStyle w:val="Head2-Alin"/>
        <w:numPr>
          <w:ilvl w:val="1"/>
          <w:numId w:val="4"/>
        </w:numPr>
        <w:tabs>
          <w:tab w:val="clear" w:pos="2880"/>
        </w:tabs>
        <w:spacing w:before="0" w:after="0"/>
        <w:ind w:left="450" w:firstLine="0"/>
        <w:rPr>
          <w:rFonts w:ascii="Times New Roman" w:hAnsi="Times New Roman"/>
          <w:sz w:val="28"/>
          <w:szCs w:val="28"/>
        </w:rPr>
      </w:pPr>
      <w:r w:rsidRPr="00C9133D">
        <w:rPr>
          <w:rFonts w:ascii="Times New Roman" w:hAnsi="Times New Roman"/>
          <w:sz w:val="28"/>
          <w:szCs w:val="28"/>
        </w:rPr>
        <w:t>alte cauze prevăzute de lege.</w:t>
      </w:r>
    </w:p>
    <w:p w14:paraId="361C9606" w14:textId="3EB9BF8E" w:rsidR="00954C48" w:rsidRPr="00C9133D" w:rsidRDefault="00954C48" w:rsidP="00374107">
      <w:pPr>
        <w:pStyle w:val="ListParagraph"/>
        <w:numPr>
          <w:ilvl w:val="2"/>
          <w:numId w:val="25"/>
        </w:numPr>
        <w:ind w:left="360"/>
        <w:jc w:val="both"/>
        <w:rPr>
          <w:sz w:val="28"/>
          <w:szCs w:val="28"/>
        </w:rPr>
      </w:pPr>
      <w:r w:rsidRPr="00C9133D">
        <w:rPr>
          <w:sz w:val="28"/>
          <w:szCs w:val="28"/>
        </w:rPr>
        <w:t xml:space="preserve">Oricare dintre părți poate decide rezilierea prezentului Contract, fără îndeplinirea altor formalități, în cazul neîndeplinirii culpabile de către cealaltă parte a obligațiilor prezentului </w:t>
      </w:r>
      <w:r w:rsidR="00F011B2" w:rsidRPr="00C9133D">
        <w:rPr>
          <w:sz w:val="28"/>
          <w:szCs w:val="28"/>
        </w:rPr>
        <w:t>C</w:t>
      </w:r>
      <w:r w:rsidRPr="00C9133D">
        <w:rPr>
          <w:sz w:val="28"/>
          <w:szCs w:val="28"/>
        </w:rPr>
        <w:t>ontract,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1FA241BD" w:rsidR="00954C48" w:rsidRPr="00C9133D" w:rsidRDefault="00954C48" w:rsidP="00374107">
      <w:pPr>
        <w:pStyle w:val="ListParagraph"/>
        <w:numPr>
          <w:ilvl w:val="2"/>
          <w:numId w:val="25"/>
        </w:numPr>
        <w:ind w:left="360"/>
        <w:jc w:val="both"/>
        <w:rPr>
          <w:sz w:val="28"/>
          <w:szCs w:val="28"/>
        </w:rPr>
      </w:pPr>
      <w:r w:rsidRPr="00C9133D">
        <w:rPr>
          <w:sz w:val="28"/>
          <w:szCs w:val="28"/>
        </w:rPr>
        <w:t xml:space="preserve">Ministerul Energiei decide rezilierea prezentului Contract, conform alin. (6), fără punere în întârziere, fără intervenţia instanţei de judecată şi fără orice altă formalitate suplimentară față de notificarea prevăzută la alin. (6), cu recuperarea integrală a sumelor plătite, </w:t>
      </w:r>
      <w:bookmarkStart w:id="84" w:name="_Hlk102996235"/>
      <w:r w:rsidRPr="00C9133D">
        <w:rPr>
          <w:sz w:val="28"/>
          <w:szCs w:val="28"/>
        </w:rPr>
        <w:t>în următoarele cazuri:</w:t>
      </w:r>
    </w:p>
    <w:bookmarkEnd w:id="84"/>
    <w:p w14:paraId="7B8DEE0B" w14:textId="355E3A5D" w:rsidR="00954C48" w:rsidRPr="00C9133D" w:rsidRDefault="00954C48" w:rsidP="007D75F3">
      <w:pPr>
        <w:pStyle w:val="Head2-Alin"/>
        <w:numPr>
          <w:ilvl w:val="0"/>
          <w:numId w:val="11"/>
        </w:numPr>
        <w:tabs>
          <w:tab w:val="clear" w:pos="2880"/>
        </w:tabs>
        <w:spacing w:before="0" w:after="0"/>
        <w:ind w:left="709" w:hanging="283"/>
        <w:rPr>
          <w:rFonts w:ascii="Times New Roman" w:hAnsi="Times New Roman"/>
          <w:sz w:val="28"/>
          <w:szCs w:val="28"/>
        </w:rPr>
      </w:pPr>
      <w:r w:rsidRPr="00C9133D">
        <w:rPr>
          <w:rFonts w:ascii="Times New Roman" w:hAnsi="Times New Roman"/>
          <w:sz w:val="28"/>
          <w:szCs w:val="28"/>
        </w:rPr>
        <w:t xml:space="preserve">în situaţia în care Beneficiarul înregistrează, fara temeinica justificare probata cu inscrisuri si fara a propune masuri de remediere, întârzieri mai mari de 6 luni față de termenele prevăzute în Graficul de </w:t>
      </w:r>
      <w:r w:rsidR="00771A79" w:rsidRPr="00C9133D">
        <w:rPr>
          <w:rFonts w:ascii="Times New Roman" w:hAnsi="Times New Roman"/>
          <w:sz w:val="28"/>
          <w:szCs w:val="28"/>
        </w:rPr>
        <w:t>activități, inclus în Anexa nr.</w:t>
      </w:r>
      <w:r w:rsidR="004819C1" w:rsidRPr="00C9133D">
        <w:rPr>
          <w:rFonts w:ascii="Times New Roman" w:hAnsi="Times New Roman"/>
          <w:sz w:val="28"/>
          <w:szCs w:val="28"/>
        </w:rPr>
        <w:t>1</w:t>
      </w:r>
      <w:r w:rsidRPr="00C9133D">
        <w:rPr>
          <w:rFonts w:ascii="Times New Roman" w:hAnsi="Times New Roman"/>
          <w:sz w:val="28"/>
          <w:szCs w:val="28"/>
        </w:rPr>
        <w:t>;</w:t>
      </w:r>
    </w:p>
    <w:p w14:paraId="0EF221D3" w14:textId="6A7F377F" w:rsidR="00954C48" w:rsidRPr="00C9133D" w:rsidRDefault="00954C48" w:rsidP="007D75F3">
      <w:pPr>
        <w:pStyle w:val="Head2-Alin"/>
        <w:numPr>
          <w:ilvl w:val="0"/>
          <w:numId w:val="11"/>
        </w:numPr>
        <w:tabs>
          <w:tab w:val="clear" w:pos="2880"/>
        </w:tabs>
        <w:spacing w:before="0" w:after="0"/>
        <w:ind w:left="709" w:hanging="283"/>
        <w:rPr>
          <w:rFonts w:ascii="Times New Roman" w:hAnsi="Times New Roman"/>
          <w:sz w:val="28"/>
          <w:szCs w:val="28"/>
        </w:rPr>
      </w:pPr>
      <w:r w:rsidRPr="00C9133D">
        <w:rPr>
          <w:rFonts w:ascii="Times New Roman" w:hAnsi="Times New Roman"/>
          <w:sz w:val="28"/>
          <w:szCs w:val="28"/>
        </w:rPr>
        <w:t xml:space="preserve">dacă Beneficiarul încalcă prevederile art. </w:t>
      </w:r>
      <w:r w:rsidR="000F2283" w:rsidRPr="00C9133D">
        <w:rPr>
          <w:rFonts w:ascii="Times New Roman" w:hAnsi="Times New Roman"/>
          <w:sz w:val="28"/>
          <w:szCs w:val="28"/>
        </w:rPr>
        <w:t>1</w:t>
      </w:r>
      <w:r w:rsidR="00582115" w:rsidRPr="00C9133D">
        <w:rPr>
          <w:rFonts w:ascii="Times New Roman" w:hAnsi="Times New Roman"/>
          <w:sz w:val="28"/>
          <w:szCs w:val="28"/>
        </w:rPr>
        <w:t>4</w:t>
      </w:r>
      <w:r w:rsidRPr="00C9133D">
        <w:rPr>
          <w:rFonts w:ascii="Times New Roman" w:hAnsi="Times New Roman"/>
          <w:sz w:val="28"/>
          <w:szCs w:val="28"/>
        </w:rPr>
        <w:t xml:space="preserve"> - Cesiunea;</w:t>
      </w:r>
    </w:p>
    <w:p w14:paraId="7A084F93" w14:textId="7AF1E24A" w:rsidR="00954C48" w:rsidRPr="00C9133D" w:rsidRDefault="00954C48" w:rsidP="007D75F3">
      <w:pPr>
        <w:pStyle w:val="Head2-Alin"/>
        <w:numPr>
          <w:ilvl w:val="0"/>
          <w:numId w:val="11"/>
        </w:numPr>
        <w:tabs>
          <w:tab w:val="clear" w:pos="2880"/>
        </w:tabs>
        <w:spacing w:before="0" w:after="0"/>
        <w:ind w:left="709" w:hanging="283"/>
        <w:rPr>
          <w:rFonts w:ascii="Times New Roman" w:hAnsi="Times New Roman"/>
          <w:sz w:val="28"/>
          <w:szCs w:val="28"/>
        </w:rPr>
      </w:pPr>
      <w:r w:rsidRPr="00C9133D">
        <w:rPr>
          <w:rFonts w:ascii="Times New Roman" w:hAnsi="Times New Roman"/>
          <w:sz w:val="28"/>
          <w:szCs w:val="28"/>
        </w:rPr>
        <w:t>dacă se constată faptul că Proiectul face</w:t>
      </w:r>
      <w:r w:rsidR="0048475A" w:rsidRPr="00C9133D">
        <w:rPr>
          <w:rFonts w:ascii="Times New Roman" w:hAnsi="Times New Roman"/>
          <w:sz w:val="28"/>
          <w:szCs w:val="28"/>
        </w:rPr>
        <w:t>, parțial,</w:t>
      </w:r>
      <w:r w:rsidRPr="00C9133D">
        <w:rPr>
          <w:rFonts w:ascii="Times New Roman" w:hAnsi="Times New Roman"/>
          <w:sz w:val="28"/>
          <w:szCs w:val="28"/>
        </w:rPr>
        <w:t xml:space="preserve"> obiectul unei alte finanţări din fonduri publice naţionale sau </w:t>
      </w:r>
      <w:r w:rsidR="00696F80" w:rsidRPr="00C9133D">
        <w:rPr>
          <w:rFonts w:ascii="Times New Roman" w:hAnsi="Times New Roman"/>
          <w:sz w:val="28"/>
          <w:szCs w:val="28"/>
        </w:rPr>
        <w:t>europene</w:t>
      </w:r>
      <w:r w:rsidRPr="00C9133D">
        <w:rPr>
          <w:rFonts w:ascii="Times New Roman" w:hAnsi="Times New Roman"/>
          <w:sz w:val="28"/>
          <w:szCs w:val="28"/>
        </w:rPr>
        <w:t xml:space="preserve"> sau faptul că a mai beneficiat de finanţare din alte programe naţionale sau europene, pentru aceleași costuri în ultimii 5 ani;</w:t>
      </w:r>
    </w:p>
    <w:p w14:paraId="2BE1B5E3" w14:textId="2993DE9B" w:rsidR="00954C48" w:rsidRPr="00C9133D" w:rsidRDefault="00954C48" w:rsidP="007D75F3">
      <w:pPr>
        <w:pStyle w:val="Head2-Alin"/>
        <w:numPr>
          <w:ilvl w:val="0"/>
          <w:numId w:val="11"/>
        </w:numPr>
        <w:tabs>
          <w:tab w:val="clear" w:pos="2880"/>
        </w:tabs>
        <w:spacing w:before="0" w:after="0"/>
        <w:ind w:left="709" w:hanging="283"/>
        <w:rPr>
          <w:rFonts w:ascii="Times New Roman" w:hAnsi="Times New Roman"/>
          <w:sz w:val="28"/>
          <w:szCs w:val="28"/>
        </w:rPr>
      </w:pPr>
      <w:bookmarkStart w:id="85" w:name="_Hlk106897504"/>
      <w:r w:rsidRPr="00C9133D">
        <w:rPr>
          <w:rFonts w:ascii="Times New Roman" w:hAnsi="Times New Roman"/>
          <w:sz w:val="28"/>
          <w:szCs w:val="28"/>
        </w:rPr>
        <w:t xml:space="preserve">în situaţia încălcării de către Beneficiar a prevederilor </w:t>
      </w:r>
      <w:r w:rsidR="00696F80" w:rsidRPr="00C9133D">
        <w:rPr>
          <w:rFonts w:ascii="Times New Roman" w:hAnsi="Times New Roman"/>
          <w:sz w:val="28"/>
          <w:szCs w:val="28"/>
        </w:rPr>
        <w:t xml:space="preserve">art. 6 alin. (1) </w:t>
      </w:r>
      <w:r w:rsidR="00A1067B" w:rsidRPr="00C9133D">
        <w:rPr>
          <w:rFonts w:ascii="Times New Roman" w:hAnsi="Times New Roman"/>
          <w:sz w:val="28"/>
          <w:szCs w:val="28"/>
        </w:rPr>
        <w:t>-</w:t>
      </w:r>
      <w:r w:rsidR="00696F80" w:rsidRPr="00C9133D">
        <w:rPr>
          <w:rFonts w:ascii="Times New Roman" w:hAnsi="Times New Roman"/>
          <w:sz w:val="28"/>
          <w:szCs w:val="28"/>
        </w:rPr>
        <w:t xml:space="preserve"> (3), </w:t>
      </w:r>
      <w:r w:rsidRPr="00C9133D">
        <w:rPr>
          <w:rFonts w:ascii="Times New Roman" w:hAnsi="Times New Roman"/>
          <w:sz w:val="28"/>
          <w:szCs w:val="28"/>
        </w:rPr>
        <w:t xml:space="preserve">de natură să conducă la obligaţia restituirii în întregime a sumelor deja primite în baza prezentului </w:t>
      </w:r>
      <w:r w:rsidR="00F011B2" w:rsidRPr="00C9133D">
        <w:rPr>
          <w:rFonts w:ascii="Times New Roman" w:hAnsi="Times New Roman"/>
          <w:sz w:val="28"/>
          <w:szCs w:val="28"/>
        </w:rPr>
        <w:t>C</w:t>
      </w:r>
      <w:r w:rsidRPr="00C9133D">
        <w:rPr>
          <w:rFonts w:ascii="Times New Roman" w:hAnsi="Times New Roman"/>
          <w:sz w:val="28"/>
          <w:szCs w:val="28"/>
        </w:rPr>
        <w:t xml:space="preserve">ontract, precum şi a tuturor cheltuielilor accesorii (ex. comisioane bancare, dobânzi, penalităţi), în termenul solicitat de către Ministerul Energiei. În caz contrar, sumele acordate până în acel moment se vor recupera în conformitate cu legislaţia naţională, inclusiv dobânzile, </w:t>
      </w:r>
      <w:r w:rsidR="00136B13" w:rsidRPr="00C9133D">
        <w:rPr>
          <w:rFonts w:ascii="Times New Roman" w:hAnsi="Times New Roman"/>
          <w:sz w:val="28"/>
          <w:szCs w:val="28"/>
        </w:rPr>
        <w:t xml:space="preserve">penalitățile </w:t>
      </w:r>
      <w:r w:rsidRPr="00C9133D">
        <w:rPr>
          <w:rFonts w:ascii="Times New Roman" w:hAnsi="Times New Roman"/>
          <w:sz w:val="28"/>
          <w:szCs w:val="28"/>
        </w:rPr>
        <w:t>de întârziere, costuri bancare, precum şi alte sume stabilite de lege în sarcina Beneficiarului.</w:t>
      </w:r>
    </w:p>
    <w:bookmarkEnd w:id="85"/>
    <w:p w14:paraId="6CF3CEB7" w14:textId="5899B7B5" w:rsidR="00800AF2" w:rsidRPr="00C9133D" w:rsidRDefault="00954C48" w:rsidP="00906D71">
      <w:pPr>
        <w:pStyle w:val="ListParagraph"/>
        <w:numPr>
          <w:ilvl w:val="2"/>
          <w:numId w:val="25"/>
        </w:numPr>
        <w:ind w:left="450" w:hanging="450"/>
        <w:jc w:val="both"/>
        <w:rPr>
          <w:sz w:val="28"/>
          <w:szCs w:val="28"/>
        </w:rPr>
      </w:pPr>
      <w:r w:rsidRPr="00C9133D">
        <w:rPr>
          <w:sz w:val="28"/>
          <w:szCs w:val="28"/>
        </w:rPr>
        <w:t xml:space="preserve">Beneficiarul este de drept în întârziere prin simplul fapt al încălcării prevederilor prezentului </w:t>
      </w:r>
      <w:r w:rsidR="00906D71" w:rsidRPr="00C9133D">
        <w:rPr>
          <w:sz w:val="28"/>
          <w:szCs w:val="28"/>
        </w:rPr>
        <w:t xml:space="preserve"> </w:t>
      </w:r>
      <w:r w:rsidRPr="00C9133D">
        <w:rPr>
          <w:sz w:val="28"/>
          <w:szCs w:val="28"/>
        </w:rPr>
        <w:t>contract, inclusiv anexele acestuia.</w:t>
      </w:r>
    </w:p>
    <w:p w14:paraId="732E25AE" w14:textId="794B3735" w:rsidR="00110040" w:rsidRPr="00C9133D" w:rsidRDefault="00906D71" w:rsidP="00374107">
      <w:pPr>
        <w:pStyle w:val="ListParagraph"/>
        <w:numPr>
          <w:ilvl w:val="2"/>
          <w:numId w:val="25"/>
        </w:numPr>
        <w:ind w:left="360"/>
        <w:jc w:val="both"/>
        <w:rPr>
          <w:sz w:val="28"/>
          <w:szCs w:val="28"/>
        </w:rPr>
      </w:pPr>
      <w:r w:rsidRPr="00C9133D">
        <w:rPr>
          <w:sz w:val="28"/>
          <w:szCs w:val="28"/>
        </w:rPr>
        <w:t xml:space="preserve"> </w:t>
      </w:r>
      <w:r w:rsidR="00110040" w:rsidRPr="00C9133D">
        <w:rPr>
          <w:sz w:val="28"/>
          <w:szCs w:val="28"/>
        </w:rPr>
        <w:t>Cazul fortuit nu înlătură răspunderea contractuală a părților.</w:t>
      </w:r>
    </w:p>
    <w:p w14:paraId="5DED0116" w14:textId="46FAD830" w:rsidR="00F907A1" w:rsidRPr="00C9133D" w:rsidRDefault="00F907A1" w:rsidP="00906D71">
      <w:pPr>
        <w:pStyle w:val="ListParagraph"/>
        <w:numPr>
          <w:ilvl w:val="2"/>
          <w:numId w:val="25"/>
        </w:numPr>
        <w:ind w:left="450" w:hanging="450"/>
        <w:jc w:val="both"/>
        <w:rPr>
          <w:sz w:val="28"/>
          <w:szCs w:val="28"/>
        </w:rPr>
      </w:pPr>
      <w:r w:rsidRPr="00C9133D">
        <w:rPr>
          <w:sz w:val="28"/>
          <w:szCs w:val="28"/>
        </w:rPr>
        <w:t>Beneficiarul va suporta din bugetul propriu sumele necesare plăţii sancţiunilor, inclusiv majorările de întârziere ca urmare a imposibilităţii recuperării, dar şi sumele aferente deciziilor de recuperare comunicate de către C</w:t>
      </w:r>
      <w:r w:rsidR="007F3994" w:rsidRPr="00C9133D">
        <w:rPr>
          <w:sz w:val="28"/>
          <w:szCs w:val="28"/>
        </w:rPr>
        <w:t>omisia Europeană</w:t>
      </w:r>
      <w:r w:rsidRPr="00C9133D">
        <w:rPr>
          <w:sz w:val="28"/>
          <w:szCs w:val="28"/>
        </w:rPr>
        <w:t xml:space="preserve"> pentru neregulile grave constatate ori pentru neîndeplinirea ţintelor/jaloanelor, potrivit gradului de nerealizare, după caz.</w:t>
      </w:r>
    </w:p>
    <w:p w14:paraId="4F8CFA97" w14:textId="77777777" w:rsidR="00F907A1" w:rsidRDefault="00F907A1" w:rsidP="00713525">
      <w:pPr>
        <w:rPr>
          <w:b/>
          <w:sz w:val="28"/>
          <w:szCs w:val="28"/>
        </w:rPr>
      </w:pPr>
    </w:p>
    <w:p w14:paraId="6E0E8A30" w14:textId="77777777" w:rsidR="00C9133D" w:rsidRPr="00C9133D" w:rsidRDefault="00C9133D" w:rsidP="00713525">
      <w:pPr>
        <w:rPr>
          <w:b/>
          <w:sz w:val="28"/>
          <w:szCs w:val="28"/>
        </w:rPr>
      </w:pPr>
    </w:p>
    <w:p w14:paraId="3F2F990B" w14:textId="22E4D9CC" w:rsidR="002F3BB9" w:rsidRDefault="002F3BB9" w:rsidP="00713525">
      <w:pPr>
        <w:rPr>
          <w:b/>
          <w:sz w:val="28"/>
          <w:szCs w:val="28"/>
        </w:rPr>
      </w:pPr>
      <w:r w:rsidRPr="00C9133D">
        <w:rPr>
          <w:b/>
          <w:sz w:val="28"/>
          <w:szCs w:val="28"/>
        </w:rPr>
        <w:lastRenderedPageBreak/>
        <w:t>CAPITOLUL VII – CESIUNE.</w:t>
      </w:r>
      <w:r w:rsidR="005D663B" w:rsidRPr="00C9133D">
        <w:rPr>
          <w:b/>
          <w:sz w:val="28"/>
          <w:szCs w:val="28"/>
        </w:rPr>
        <w:t xml:space="preserve"> </w:t>
      </w:r>
      <w:r w:rsidRPr="00C9133D">
        <w:rPr>
          <w:b/>
          <w:sz w:val="28"/>
          <w:szCs w:val="28"/>
        </w:rPr>
        <w:t>CONFLICT DE INTERESE. FORTA MAJORA</w:t>
      </w:r>
      <w:r w:rsidR="002D3E88" w:rsidRPr="00C9133D">
        <w:rPr>
          <w:b/>
          <w:sz w:val="28"/>
          <w:szCs w:val="28"/>
        </w:rPr>
        <w:t>. LITIGII</w:t>
      </w:r>
    </w:p>
    <w:p w14:paraId="1E108EF9" w14:textId="77777777" w:rsidR="00C9133D" w:rsidRPr="00C9133D" w:rsidRDefault="00C9133D" w:rsidP="00713525">
      <w:pPr>
        <w:rPr>
          <w:b/>
          <w:sz w:val="28"/>
          <w:szCs w:val="28"/>
        </w:rPr>
      </w:pPr>
    </w:p>
    <w:p w14:paraId="214FB7C3" w14:textId="27E6259D" w:rsidR="009F2867" w:rsidRPr="00C9133D" w:rsidDel="0071198E" w:rsidRDefault="009F2867" w:rsidP="001045D3">
      <w:pPr>
        <w:rPr>
          <w:del w:id="86" w:author="Georgia.Pariza" w:date="2023-07-20T11:23:00Z"/>
          <w:sz w:val="28"/>
          <w:szCs w:val="28"/>
          <w:lang w:eastAsia="x-none"/>
        </w:rPr>
      </w:pPr>
    </w:p>
    <w:p w14:paraId="139E3920" w14:textId="46409F5D" w:rsidR="0008157E" w:rsidRPr="00C9133D" w:rsidRDefault="002D3E88" w:rsidP="004A6CD4">
      <w:pPr>
        <w:pStyle w:val="Default"/>
        <w:spacing w:before="0" w:after="0"/>
        <w:rPr>
          <w:rFonts w:ascii="Times New Roman" w:hAnsi="Times New Roman" w:cs="Times New Roman"/>
          <w:b/>
          <w:color w:val="auto"/>
          <w:sz w:val="28"/>
          <w:szCs w:val="28"/>
        </w:rPr>
      </w:pPr>
      <w:r w:rsidRPr="00C9133D">
        <w:rPr>
          <w:rFonts w:ascii="Times New Roman" w:hAnsi="Times New Roman" w:cs="Times New Roman"/>
          <w:b/>
          <w:color w:val="auto"/>
          <w:sz w:val="28"/>
          <w:szCs w:val="28"/>
        </w:rPr>
        <w:t>Articolul</w:t>
      </w:r>
      <w:r w:rsidR="0008157E" w:rsidRPr="00C9133D">
        <w:rPr>
          <w:rFonts w:ascii="Times New Roman" w:hAnsi="Times New Roman" w:cs="Times New Roman"/>
          <w:b/>
          <w:color w:val="auto"/>
          <w:sz w:val="28"/>
          <w:szCs w:val="28"/>
        </w:rPr>
        <w:t xml:space="preserve"> </w:t>
      </w:r>
      <w:r w:rsidRPr="00C9133D">
        <w:rPr>
          <w:rFonts w:ascii="Times New Roman" w:hAnsi="Times New Roman" w:cs="Times New Roman"/>
          <w:b/>
          <w:color w:val="auto"/>
          <w:sz w:val="28"/>
          <w:szCs w:val="28"/>
        </w:rPr>
        <w:t>1</w:t>
      </w:r>
      <w:r w:rsidR="008153A5" w:rsidRPr="00C9133D">
        <w:rPr>
          <w:rFonts w:ascii="Times New Roman" w:hAnsi="Times New Roman" w:cs="Times New Roman"/>
          <w:b/>
          <w:color w:val="auto"/>
          <w:sz w:val="28"/>
          <w:szCs w:val="28"/>
        </w:rPr>
        <w:t>4</w:t>
      </w:r>
      <w:r w:rsidRPr="00C9133D">
        <w:rPr>
          <w:rFonts w:ascii="Times New Roman" w:hAnsi="Times New Roman" w:cs="Times New Roman"/>
          <w:b/>
          <w:color w:val="auto"/>
          <w:sz w:val="28"/>
          <w:szCs w:val="28"/>
        </w:rPr>
        <w:t xml:space="preserve"> –</w:t>
      </w:r>
      <w:r w:rsidR="0008157E" w:rsidRPr="00C9133D">
        <w:rPr>
          <w:rFonts w:ascii="Times New Roman" w:hAnsi="Times New Roman" w:cs="Times New Roman"/>
          <w:b/>
          <w:color w:val="auto"/>
          <w:sz w:val="28"/>
          <w:szCs w:val="28"/>
        </w:rPr>
        <w:t xml:space="preserve"> Cesiunea</w:t>
      </w:r>
    </w:p>
    <w:p w14:paraId="604DB452" w14:textId="77777777" w:rsidR="002D3E88" w:rsidRPr="00C9133D" w:rsidRDefault="002D3E88" w:rsidP="004A6CD4">
      <w:pPr>
        <w:pStyle w:val="Default"/>
        <w:spacing w:before="0" w:after="0"/>
        <w:rPr>
          <w:rFonts w:ascii="Times New Roman" w:hAnsi="Times New Roman" w:cs="Times New Roman"/>
          <w:b/>
          <w:color w:val="auto"/>
          <w:sz w:val="28"/>
          <w:szCs w:val="28"/>
          <w:lang w:eastAsia="en-US"/>
        </w:rPr>
      </w:pPr>
    </w:p>
    <w:p w14:paraId="0A4988E3" w14:textId="70336D6D" w:rsidR="00AA2092" w:rsidRPr="00C9133D" w:rsidRDefault="00AA2092" w:rsidP="004A6CD4">
      <w:pPr>
        <w:pStyle w:val="Default"/>
        <w:spacing w:before="0" w:after="0"/>
        <w:rPr>
          <w:rFonts w:ascii="Times New Roman" w:hAnsi="Times New Roman" w:cs="Times New Roman"/>
          <w:color w:val="auto"/>
          <w:sz w:val="28"/>
          <w:szCs w:val="28"/>
          <w:lang w:eastAsia="en-US"/>
        </w:rPr>
      </w:pPr>
      <w:r w:rsidRPr="00C9133D">
        <w:rPr>
          <w:rFonts w:ascii="Times New Roman" w:hAnsi="Times New Roman" w:cs="Times New Roman"/>
          <w:color w:val="auto"/>
          <w:sz w:val="28"/>
          <w:szCs w:val="28"/>
          <w:lang w:eastAsia="en-US"/>
        </w:rPr>
        <w:t xml:space="preserve">Prezentul Contract, precum şi toate drepturile şi obligaţiile decurgând din implementarea acestuia nu pot face obiectul cesiunii totale sau parțiale, novației, subrogației sau a oricărui alt mecanism </w:t>
      </w:r>
      <w:r w:rsidR="008F18F1" w:rsidRPr="00C9133D">
        <w:rPr>
          <w:rFonts w:ascii="Times New Roman" w:hAnsi="Times New Roman" w:cs="Times New Roman"/>
          <w:color w:val="auto"/>
          <w:sz w:val="28"/>
          <w:szCs w:val="28"/>
          <w:lang w:eastAsia="en-US"/>
        </w:rPr>
        <w:t xml:space="preserve">juridic </w:t>
      </w:r>
      <w:r w:rsidRPr="00C9133D">
        <w:rPr>
          <w:rFonts w:ascii="Times New Roman" w:hAnsi="Times New Roman" w:cs="Times New Roman"/>
          <w:color w:val="auto"/>
          <w:sz w:val="28"/>
          <w:szCs w:val="28"/>
          <w:lang w:eastAsia="en-US"/>
        </w:rPr>
        <w:t>de transmi</w:t>
      </w:r>
      <w:r w:rsidR="00505CCD" w:rsidRPr="00C9133D">
        <w:rPr>
          <w:rFonts w:ascii="Times New Roman" w:hAnsi="Times New Roman" w:cs="Times New Roman"/>
          <w:color w:val="auto"/>
          <w:sz w:val="28"/>
          <w:szCs w:val="28"/>
          <w:lang w:eastAsia="en-US"/>
        </w:rPr>
        <w:t>tere</w:t>
      </w:r>
      <w:r w:rsidRPr="00C9133D">
        <w:rPr>
          <w:rFonts w:ascii="Times New Roman" w:hAnsi="Times New Roman" w:cs="Times New Roman"/>
          <w:color w:val="auto"/>
          <w:sz w:val="28"/>
          <w:szCs w:val="28"/>
          <w:lang w:eastAsia="en-US"/>
        </w:rPr>
        <w:t xml:space="preserve"> şi/sau transformare a obligaţiilor şi drepturilor</w:t>
      </w:r>
      <w:r w:rsidR="00505CCD" w:rsidRPr="00C9133D">
        <w:rPr>
          <w:rFonts w:ascii="Times New Roman" w:hAnsi="Times New Roman" w:cs="Times New Roman"/>
          <w:color w:val="auto"/>
          <w:sz w:val="28"/>
          <w:szCs w:val="28"/>
          <w:lang w:eastAsia="en-US"/>
        </w:rPr>
        <w:t xml:space="preserve"> contractuale</w:t>
      </w:r>
      <w:r w:rsidR="00ED4F8D" w:rsidRPr="00C9133D">
        <w:rPr>
          <w:rFonts w:ascii="Times New Roman" w:hAnsi="Times New Roman" w:cs="Times New Roman"/>
          <w:color w:val="auto"/>
          <w:sz w:val="28"/>
          <w:szCs w:val="28"/>
          <w:lang w:eastAsia="en-US"/>
        </w:rPr>
        <w:t>.</w:t>
      </w:r>
    </w:p>
    <w:p w14:paraId="55CE2B62" w14:textId="77777777" w:rsidR="00A3047C" w:rsidRPr="00C9133D" w:rsidRDefault="00A3047C" w:rsidP="002D3E88">
      <w:pPr>
        <w:pStyle w:val="Default"/>
        <w:spacing w:before="0" w:after="0"/>
        <w:rPr>
          <w:rFonts w:ascii="Times New Roman" w:hAnsi="Times New Roman" w:cs="Times New Roman"/>
          <w:color w:val="auto"/>
          <w:sz w:val="28"/>
          <w:szCs w:val="28"/>
        </w:rPr>
      </w:pPr>
    </w:p>
    <w:p w14:paraId="364C6F1E" w14:textId="6BBBF478" w:rsidR="00AA2092" w:rsidRPr="00C9133D" w:rsidRDefault="00AA2092" w:rsidP="00AA2092">
      <w:pPr>
        <w:pStyle w:val="Heading2"/>
        <w:rPr>
          <w:sz w:val="28"/>
          <w:szCs w:val="28"/>
          <w:lang w:val="ro-RO"/>
        </w:rPr>
      </w:pPr>
      <w:bookmarkStart w:id="87" w:name="_Toc424285806"/>
      <w:r w:rsidRPr="00C9133D">
        <w:rPr>
          <w:sz w:val="28"/>
          <w:szCs w:val="28"/>
          <w:lang w:val="ro-RO"/>
        </w:rPr>
        <w:t>Articolul 1</w:t>
      </w:r>
      <w:r w:rsidR="008153A5" w:rsidRPr="00C9133D">
        <w:rPr>
          <w:sz w:val="28"/>
          <w:szCs w:val="28"/>
          <w:lang w:val="ro-RO"/>
        </w:rPr>
        <w:t>5</w:t>
      </w:r>
      <w:r w:rsidRPr="00C9133D">
        <w:rPr>
          <w:sz w:val="28"/>
          <w:szCs w:val="28"/>
          <w:lang w:val="ro-RO"/>
        </w:rPr>
        <w:t xml:space="preserve"> – Conflictul de interese</w:t>
      </w:r>
      <w:bookmarkEnd w:id="87"/>
    </w:p>
    <w:p w14:paraId="2D4FA0F3" w14:textId="77777777" w:rsidR="00AA2092" w:rsidRPr="00C9133D" w:rsidRDefault="00AA2092" w:rsidP="00AA2092">
      <w:pPr>
        <w:rPr>
          <w:sz w:val="28"/>
          <w:szCs w:val="28"/>
        </w:rPr>
      </w:pPr>
    </w:p>
    <w:p w14:paraId="62DE55F4" w14:textId="6DC981CB" w:rsidR="003D0EF4" w:rsidRPr="00C9133D" w:rsidRDefault="007A3109" w:rsidP="007D75F3">
      <w:pPr>
        <w:numPr>
          <w:ilvl w:val="0"/>
          <w:numId w:val="17"/>
        </w:numPr>
        <w:ind w:left="360" w:right="21" w:hanging="450"/>
        <w:jc w:val="both"/>
        <w:rPr>
          <w:sz w:val="28"/>
          <w:szCs w:val="28"/>
        </w:rPr>
      </w:pPr>
      <w:bookmarkStart w:id="88" w:name="_Toc88562571"/>
      <w:r w:rsidRPr="00C9133D">
        <w:rPr>
          <w:sz w:val="28"/>
          <w:szCs w:val="28"/>
        </w:rPr>
        <w:t xml:space="preserve">Părțile se obligă să ia toate măsurile pentru respectarea regulilor pentru evitarea conflictului de interese, în conformitate cu prevederile </w:t>
      </w:r>
      <w:r w:rsidRPr="00C9133D">
        <w:rPr>
          <w:sz w:val="28"/>
          <w:szCs w:val="28"/>
          <w:lang w:eastAsia="ro-RO"/>
        </w:rPr>
        <w:t>legislaţiei naţionale și</w:t>
      </w:r>
      <w:r w:rsidR="00B81A89" w:rsidRPr="00C9133D">
        <w:rPr>
          <w:sz w:val="28"/>
          <w:szCs w:val="28"/>
          <w:lang w:eastAsia="ro-RO"/>
        </w:rPr>
        <w:t xml:space="preserve"> </w:t>
      </w:r>
      <w:r w:rsidRPr="00C9133D">
        <w:rPr>
          <w:sz w:val="28"/>
          <w:szCs w:val="28"/>
          <w:lang w:eastAsia="ro-RO"/>
        </w:rPr>
        <w:t>europene incidente, fără a se limita la acestea,</w:t>
      </w:r>
      <w:r w:rsidRPr="00C9133D">
        <w:rPr>
          <w:sz w:val="28"/>
          <w:szCs w:val="28"/>
        </w:rPr>
        <w:t xml:space="preserve"> precum și să se informeze reciproc, de îndată ce au luat la cunoștință, în legătură cu orice situație care dă naștere sau este posibil să dea naștere unui astfel de conflict</w:t>
      </w:r>
      <w:r w:rsidRPr="00C9133D">
        <w:rPr>
          <w:sz w:val="28"/>
          <w:szCs w:val="28"/>
          <w:lang w:eastAsia="ro-RO"/>
        </w:rPr>
        <w:t>.</w:t>
      </w:r>
    </w:p>
    <w:p w14:paraId="06945D04" w14:textId="2275D54E" w:rsidR="003D0EF4" w:rsidRPr="00C9133D" w:rsidRDefault="00AA2092" w:rsidP="007D75F3">
      <w:pPr>
        <w:numPr>
          <w:ilvl w:val="0"/>
          <w:numId w:val="17"/>
        </w:numPr>
        <w:ind w:left="360" w:right="21" w:hanging="450"/>
        <w:jc w:val="both"/>
        <w:rPr>
          <w:sz w:val="28"/>
          <w:szCs w:val="28"/>
        </w:rPr>
      </w:pPr>
      <w:r w:rsidRPr="00C9133D">
        <w:rPr>
          <w:sz w:val="28"/>
          <w:szCs w:val="28"/>
        </w:rPr>
        <w:t>Părțile din categoria subiecților de drept public au obligația de a urmări respectarea prevederilor Legii nr. 161/2003</w:t>
      </w:r>
      <w:r w:rsidR="007A2FB3" w:rsidRPr="00C9133D">
        <w:rPr>
          <w:sz w:val="28"/>
          <w:szCs w:val="28"/>
        </w:rPr>
        <w:t xml:space="preserve"> privind unele măsuri pentru asigurarea transparenţei în exercitarea demnităţilor publice, a funcţiilor publice şi în mediul de afaceri, prevenirea şi sancţionarea corupţiei</w:t>
      </w:r>
      <w:r w:rsidRPr="00C9133D">
        <w:rPr>
          <w:sz w:val="28"/>
          <w:szCs w:val="28"/>
        </w:rPr>
        <w:t xml:space="preserve">, </w:t>
      </w:r>
      <w:r w:rsidR="007A2FB3" w:rsidRPr="00C9133D">
        <w:rPr>
          <w:sz w:val="28"/>
          <w:szCs w:val="28"/>
        </w:rPr>
        <w:t>cu modificările și completările ulterioare</w:t>
      </w:r>
      <w:r w:rsidR="00FB50FF" w:rsidRPr="00C9133D">
        <w:rPr>
          <w:sz w:val="28"/>
          <w:szCs w:val="28"/>
        </w:rPr>
        <w:t>.</w:t>
      </w:r>
    </w:p>
    <w:p w14:paraId="04C12119" w14:textId="31944036" w:rsidR="00AA2092" w:rsidRPr="00C9133D" w:rsidRDefault="00AA2092" w:rsidP="007D75F3">
      <w:pPr>
        <w:numPr>
          <w:ilvl w:val="0"/>
          <w:numId w:val="17"/>
        </w:numPr>
        <w:ind w:left="360" w:right="21" w:hanging="450"/>
        <w:jc w:val="both"/>
        <w:rPr>
          <w:sz w:val="28"/>
          <w:szCs w:val="28"/>
        </w:rPr>
      </w:pPr>
      <w:r w:rsidRPr="00C9133D">
        <w:rPr>
          <w:sz w:val="28"/>
          <w:szCs w:val="28"/>
        </w:rPr>
        <w:t xml:space="preserve">Beneficiarii care au calitatea de </w:t>
      </w:r>
      <w:r w:rsidR="00870913" w:rsidRPr="00C9133D">
        <w:rPr>
          <w:sz w:val="28"/>
          <w:szCs w:val="28"/>
        </w:rPr>
        <w:t xml:space="preserve">entitate </w:t>
      </w:r>
      <w:r w:rsidRPr="00C9133D">
        <w:rPr>
          <w:sz w:val="28"/>
          <w:szCs w:val="28"/>
        </w:rPr>
        <w:t>contractantă</w:t>
      </w:r>
      <w:r w:rsidR="00F12A97" w:rsidRPr="00C9133D">
        <w:rPr>
          <w:sz w:val="28"/>
          <w:szCs w:val="28"/>
        </w:rPr>
        <w:t xml:space="preserve">, în sensul </w:t>
      </w:r>
      <w:r w:rsidR="00E76125" w:rsidRPr="00C9133D">
        <w:rPr>
          <w:sz w:val="28"/>
          <w:szCs w:val="28"/>
        </w:rPr>
        <w:t>legislaţiei naţionale în vigoare în domeniul achiziţiilor</w:t>
      </w:r>
      <w:r w:rsidR="00F12A97" w:rsidRPr="00C9133D">
        <w:rPr>
          <w:sz w:val="28"/>
          <w:szCs w:val="28"/>
        </w:rPr>
        <w:t>,</w:t>
      </w:r>
      <w:r w:rsidRPr="00C9133D">
        <w:rPr>
          <w:sz w:val="28"/>
          <w:szCs w:val="28"/>
        </w:rPr>
        <w:t xml:space="preserve"> au obligația de a respecta aplicarea prevederilor referitoare la conflictele de interese prevăzute de legislația în materia achizițiilor.</w:t>
      </w:r>
    </w:p>
    <w:p w14:paraId="20B32DE2" w14:textId="77777777" w:rsidR="00882007" w:rsidRPr="00C9133D" w:rsidRDefault="00882007" w:rsidP="00BA085C">
      <w:pPr>
        <w:pStyle w:val="Head1-Art"/>
        <w:tabs>
          <w:tab w:val="clear" w:pos="2880"/>
          <w:tab w:val="num" w:pos="567"/>
        </w:tabs>
        <w:spacing w:before="0" w:after="0"/>
        <w:ind w:left="0" w:firstLine="0"/>
        <w:rPr>
          <w:rFonts w:ascii="Times New Roman" w:hAnsi="Times New Roman"/>
          <w:sz w:val="28"/>
          <w:szCs w:val="28"/>
        </w:rPr>
      </w:pPr>
      <w:bookmarkStart w:id="89" w:name="_Toc88562562"/>
      <w:bookmarkEnd w:id="88"/>
    </w:p>
    <w:p w14:paraId="6830A7E6" w14:textId="719C46ED" w:rsidR="00AA2092" w:rsidRPr="00C9133D" w:rsidRDefault="00AA2092" w:rsidP="00AA2092">
      <w:pPr>
        <w:pStyle w:val="Heading2"/>
        <w:rPr>
          <w:sz w:val="28"/>
          <w:szCs w:val="28"/>
          <w:lang w:val="ro-RO"/>
        </w:rPr>
      </w:pPr>
      <w:bookmarkStart w:id="90" w:name="_Toc424285812"/>
      <w:bookmarkEnd w:id="89"/>
      <w:r w:rsidRPr="00C9133D">
        <w:rPr>
          <w:sz w:val="28"/>
          <w:szCs w:val="28"/>
          <w:lang w:val="ro-RO"/>
        </w:rPr>
        <w:t>Articolul 1</w:t>
      </w:r>
      <w:r w:rsidR="008153A5" w:rsidRPr="00C9133D">
        <w:rPr>
          <w:sz w:val="28"/>
          <w:szCs w:val="28"/>
          <w:lang w:val="ro-RO"/>
        </w:rPr>
        <w:t>6</w:t>
      </w:r>
      <w:r w:rsidRPr="00C9133D">
        <w:rPr>
          <w:sz w:val="28"/>
          <w:szCs w:val="28"/>
          <w:lang w:val="ro-RO"/>
        </w:rPr>
        <w:t xml:space="preserve"> – Forța majoră</w:t>
      </w:r>
      <w:bookmarkEnd w:id="90"/>
    </w:p>
    <w:p w14:paraId="2DA60FF4" w14:textId="77777777" w:rsidR="00AA2092" w:rsidRPr="00C9133D" w:rsidRDefault="00AA2092" w:rsidP="00AA2092">
      <w:pPr>
        <w:pStyle w:val="Heading2"/>
        <w:rPr>
          <w:sz w:val="28"/>
          <w:szCs w:val="28"/>
          <w:lang w:val="ro-RO"/>
        </w:rPr>
      </w:pPr>
    </w:p>
    <w:p w14:paraId="56BEBE9C" w14:textId="77777777" w:rsidR="00AA2092" w:rsidRPr="00C9133D" w:rsidRDefault="00AA2092" w:rsidP="007D75F3">
      <w:pPr>
        <w:pStyle w:val="Head2-Alin"/>
        <w:numPr>
          <w:ilvl w:val="0"/>
          <w:numId w:val="7"/>
        </w:numPr>
        <w:tabs>
          <w:tab w:val="clear" w:pos="2880"/>
        </w:tabs>
        <w:spacing w:before="0" w:after="0"/>
        <w:ind w:left="426" w:hanging="426"/>
        <w:rPr>
          <w:rFonts w:ascii="Times New Roman" w:hAnsi="Times New Roman"/>
          <w:sz w:val="28"/>
          <w:szCs w:val="28"/>
        </w:rPr>
      </w:pPr>
      <w:r w:rsidRPr="00C9133D">
        <w:rPr>
          <w:rFonts w:ascii="Times New Roman" w:hAnsi="Times New Roman"/>
          <w:sz w:val="28"/>
          <w:szCs w:val="28"/>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235D5F6E" w:rsidR="00AA2092" w:rsidRPr="00C9133D" w:rsidRDefault="00AA2092" w:rsidP="00374107">
      <w:pPr>
        <w:pStyle w:val="Head2-Alin"/>
        <w:numPr>
          <w:ilvl w:val="0"/>
          <w:numId w:val="7"/>
        </w:numPr>
        <w:tabs>
          <w:tab w:val="clear" w:pos="2880"/>
        </w:tabs>
        <w:spacing w:before="0" w:after="0"/>
        <w:ind w:left="426" w:hanging="426"/>
        <w:rPr>
          <w:rFonts w:ascii="Times New Roman" w:hAnsi="Times New Roman"/>
          <w:sz w:val="28"/>
          <w:szCs w:val="28"/>
        </w:rPr>
      </w:pPr>
      <w:r w:rsidRPr="00C9133D">
        <w:rPr>
          <w:rFonts w:ascii="Times New Roman" w:hAnsi="Times New Roman"/>
          <w:sz w:val="28"/>
          <w:szCs w:val="28"/>
        </w:rPr>
        <w:t>Pot constitui cauze de forță majoră evenimente cum ar fi: calamitățile naturale (cutremure, inundații, alunecări de teren), război, revoluție, embargo.</w:t>
      </w:r>
    </w:p>
    <w:p w14:paraId="07A6D680" w14:textId="466FAE2F" w:rsidR="00AA2092" w:rsidRPr="00C9133D" w:rsidRDefault="00AA2092" w:rsidP="00374107">
      <w:pPr>
        <w:pStyle w:val="Head2-Alin"/>
        <w:numPr>
          <w:ilvl w:val="0"/>
          <w:numId w:val="7"/>
        </w:numPr>
        <w:tabs>
          <w:tab w:val="clear" w:pos="2880"/>
        </w:tabs>
        <w:spacing w:before="0" w:after="0"/>
        <w:ind w:left="426" w:hanging="426"/>
        <w:rPr>
          <w:rFonts w:ascii="Times New Roman" w:hAnsi="Times New Roman"/>
          <w:sz w:val="28"/>
          <w:szCs w:val="28"/>
        </w:rPr>
      </w:pPr>
      <w:r w:rsidRPr="00C9133D">
        <w:rPr>
          <w:rFonts w:ascii="Times New Roman" w:hAnsi="Times New Roman"/>
          <w:sz w:val="28"/>
          <w:szCs w:val="28"/>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sidRPr="00C9133D">
        <w:rPr>
          <w:rFonts w:ascii="Times New Roman" w:hAnsi="Times New Roman"/>
          <w:sz w:val="28"/>
          <w:szCs w:val="28"/>
        </w:rPr>
        <w:t>area</w:t>
      </w:r>
      <w:r w:rsidRPr="00C9133D">
        <w:rPr>
          <w:rFonts w:ascii="Times New Roman" w:hAnsi="Times New Roman"/>
          <w:sz w:val="28"/>
          <w:szCs w:val="28"/>
        </w:rPr>
        <w:t xml:space="preserve"> situației de forță majoră, în termen de 5 zile</w:t>
      </w:r>
      <w:r w:rsidR="00361D29" w:rsidRPr="00C9133D">
        <w:rPr>
          <w:rFonts w:ascii="Times New Roman" w:hAnsi="Times New Roman"/>
          <w:sz w:val="28"/>
          <w:szCs w:val="28"/>
        </w:rPr>
        <w:t xml:space="preserve"> de la data când aceasta a survenit</w:t>
      </w:r>
      <w:r w:rsidRPr="00C9133D">
        <w:rPr>
          <w:rFonts w:ascii="Times New Roman" w:hAnsi="Times New Roman"/>
          <w:sz w:val="28"/>
          <w:szCs w:val="28"/>
        </w:rPr>
        <w:t>.</w:t>
      </w:r>
    </w:p>
    <w:p w14:paraId="267F938A" w14:textId="0F70C02B" w:rsidR="00AA2092" w:rsidRPr="00C9133D" w:rsidRDefault="00AA2092" w:rsidP="00374107">
      <w:pPr>
        <w:pStyle w:val="Head2-Alin"/>
        <w:numPr>
          <w:ilvl w:val="0"/>
          <w:numId w:val="7"/>
        </w:numPr>
        <w:tabs>
          <w:tab w:val="clear" w:pos="2880"/>
        </w:tabs>
        <w:spacing w:before="0" w:after="0"/>
        <w:ind w:left="426" w:hanging="426"/>
        <w:rPr>
          <w:rFonts w:ascii="Times New Roman" w:hAnsi="Times New Roman"/>
          <w:sz w:val="28"/>
          <w:szCs w:val="28"/>
        </w:rPr>
      </w:pPr>
      <w:r w:rsidRPr="00C9133D">
        <w:rPr>
          <w:rFonts w:ascii="Times New Roman" w:hAnsi="Times New Roman"/>
          <w:sz w:val="28"/>
          <w:szCs w:val="28"/>
        </w:rPr>
        <w:t>Părțile au obligația de a lua orice măsuri care le stau la dispoziție în vederea limitării consecințelor acțiunii de forță majoră.</w:t>
      </w:r>
    </w:p>
    <w:p w14:paraId="074BE0F7" w14:textId="6BC836E4" w:rsidR="00AA2092" w:rsidRPr="00C9133D" w:rsidRDefault="00AA2092" w:rsidP="00374107">
      <w:pPr>
        <w:pStyle w:val="Head2-Alin"/>
        <w:numPr>
          <w:ilvl w:val="0"/>
          <w:numId w:val="7"/>
        </w:numPr>
        <w:tabs>
          <w:tab w:val="clear" w:pos="2880"/>
        </w:tabs>
        <w:spacing w:before="0" w:after="0"/>
        <w:ind w:left="426" w:hanging="426"/>
        <w:rPr>
          <w:rFonts w:ascii="Times New Roman" w:hAnsi="Times New Roman"/>
          <w:sz w:val="28"/>
          <w:szCs w:val="28"/>
        </w:rPr>
      </w:pPr>
      <w:r w:rsidRPr="00C9133D">
        <w:rPr>
          <w:rFonts w:ascii="Times New Roman" w:hAnsi="Times New Roman"/>
          <w:sz w:val="28"/>
          <w:szCs w:val="28"/>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6E1A7C7E" w:rsidR="00AA2092" w:rsidRPr="00C9133D" w:rsidRDefault="00AA2092" w:rsidP="00374107">
      <w:pPr>
        <w:pStyle w:val="Head2-Alin"/>
        <w:numPr>
          <w:ilvl w:val="0"/>
          <w:numId w:val="7"/>
        </w:numPr>
        <w:tabs>
          <w:tab w:val="clear" w:pos="2880"/>
        </w:tabs>
        <w:spacing w:before="0" w:after="0"/>
        <w:ind w:left="426" w:hanging="426"/>
        <w:rPr>
          <w:rFonts w:ascii="Times New Roman" w:hAnsi="Times New Roman"/>
          <w:sz w:val="28"/>
          <w:szCs w:val="28"/>
        </w:rPr>
      </w:pPr>
      <w:r w:rsidRPr="00C9133D">
        <w:rPr>
          <w:rFonts w:ascii="Times New Roman" w:hAnsi="Times New Roman"/>
          <w:sz w:val="28"/>
          <w:szCs w:val="28"/>
        </w:rPr>
        <w:t>Executarea Contractului va fi suspendată de la data apariției cazului de forță majoră pe perioada de acțiune a acesteia, fără a prejudicia drepturile ce se cuvin părților.</w:t>
      </w:r>
    </w:p>
    <w:p w14:paraId="7E9B44FA" w14:textId="32A97645" w:rsidR="007B2A72" w:rsidRPr="00C9133D" w:rsidRDefault="00AA2092" w:rsidP="00374107">
      <w:pPr>
        <w:pStyle w:val="Head2-Alin"/>
        <w:numPr>
          <w:ilvl w:val="0"/>
          <w:numId w:val="7"/>
        </w:numPr>
        <w:tabs>
          <w:tab w:val="clear" w:pos="2880"/>
        </w:tabs>
        <w:spacing w:before="0" w:after="0"/>
        <w:ind w:left="426" w:hanging="426"/>
        <w:rPr>
          <w:rFonts w:ascii="Times New Roman" w:hAnsi="Times New Roman"/>
          <w:sz w:val="28"/>
          <w:szCs w:val="28"/>
        </w:rPr>
      </w:pPr>
      <w:r w:rsidRPr="00C9133D">
        <w:rPr>
          <w:rFonts w:ascii="Times New Roman" w:hAnsi="Times New Roman"/>
          <w:sz w:val="28"/>
          <w:szCs w:val="28"/>
        </w:rPr>
        <w:lastRenderedPageBreak/>
        <w:t xml:space="preserve">În cazul în care forța majoră și/sau efectele acesteia obligă la suspendarea executării prezentului Contract pe o perioadă mai mare de </w:t>
      </w:r>
      <w:r w:rsidR="001E3D5D" w:rsidRPr="00C9133D">
        <w:rPr>
          <w:rFonts w:ascii="Times New Roman" w:hAnsi="Times New Roman"/>
          <w:sz w:val="28"/>
          <w:szCs w:val="28"/>
        </w:rPr>
        <w:t>o lună</w:t>
      </w:r>
      <w:r w:rsidRPr="00C9133D">
        <w:rPr>
          <w:rFonts w:ascii="Times New Roman" w:hAnsi="Times New Roman"/>
          <w:sz w:val="28"/>
          <w:szCs w:val="28"/>
        </w:rPr>
        <w:t xml:space="preserve">, părțile se vor întâlni într-un termen de cel mult 10 zile de la expirarea acestei perioade, pentru a conveni asupra modului de continuare, modificare sau </w:t>
      </w:r>
      <w:r w:rsidR="00851E64" w:rsidRPr="00C9133D">
        <w:rPr>
          <w:rFonts w:ascii="Times New Roman" w:hAnsi="Times New Roman"/>
          <w:sz w:val="28"/>
          <w:szCs w:val="28"/>
        </w:rPr>
        <w:t>încetare</w:t>
      </w:r>
      <w:r w:rsidRPr="00C9133D">
        <w:rPr>
          <w:rFonts w:ascii="Times New Roman" w:hAnsi="Times New Roman"/>
          <w:sz w:val="28"/>
          <w:szCs w:val="28"/>
        </w:rPr>
        <w:t xml:space="preserve"> a </w:t>
      </w:r>
      <w:r w:rsidR="006D3123" w:rsidRPr="00C9133D">
        <w:rPr>
          <w:rFonts w:ascii="Times New Roman" w:hAnsi="Times New Roman"/>
          <w:sz w:val="28"/>
          <w:szCs w:val="28"/>
        </w:rPr>
        <w:t xml:space="preserve">prezentului </w:t>
      </w:r>
      <w:r w:rsidRPr="00C9133D">
        <w:rPr>
          <w:rFonts w:ascii="Times New Roman" w:hAnsi="Times New Roman"/>
          <w:sz w:val="28"/>
          <w:szCs w:val="28"/>
        </w:rPr>
        <w:t>Contract</w:t>
      </w:r>
      <w:r w:rsidR="00851E64" w:rsidRPr="00C9133D">
        <w:rPr>
          <w:rFonts w:ascii="Times New Roman" w:hAnsi="Times New Roman"/>
          <w:sz w:val="28"/>
          <w:szCs w:val="28"/>
        </w:rPr>
        <w:t>, fără ca vreuna dintre părți să pretindă celeilalte plata daunelor interese</w:t>
      </w:r>
      <w:r w:rsidRPr="00C9133D">
        <w:rPr>
          <w:rFonts w:ascii="Times New Roman" w:hAnsi="Times New Roman"/>
          <w:sz w:val="28"/>
          <w:szCs w:val="28"/>
        </w:rPr>
        <w:t>.</w:t>
      </w:r>
    </w:p>
    <w:p w14:paraId="71B26CEB" w14:textId="77777777" w:rsidR="004352B8" w:rsidRPr="00C9133D" w:rsidRDefault="004352B8" w:rsidP="00AA2092">
      <w:pPr>
        <w:pStyle w:val="Heading2"/>
        <w:ind w:left="1418" w:hanging="1418"/>
        <w:rPr>
          <w:sz w:val="28"/>
          <w:szCs w:val="28"/>
          <w:lang w:val="ro-RO"/>
        </w:rPr>
      </w:pPr>
      <w:bookmarkStart w:id="91" w:name="_Toc424285814"/>
    </w:p>
    <w:p w14:paraId="03318FCE" w14:textId="05F3B6A4" w:rsidR="00AA2092" w:rsidRPr="00C9133D" w:rsidRDefault="008A050C" w:rsidP="00AA2092">
      <w:pPr>
        <w:pStyle w:val="Heading2"/>
        <w:ind w:left="1418" w:hanging="1418"/>
        <w:rPr>
          <w:sz w:val="28"/>
          <w:szCs w:val="28"/>
          <w:lang w:val="ro-RO"/>
        </w:rPr>
      </w:pPr>
      <w:r w:rsidRPr="00C9133D">
        <w:rPr>
          <w:sz w:val="28"/>
          <w:szCs w:val="28"/>
          <w:lang w:val="ro-RO"/>
        </w:rPr>
        <w:t>A</w:t>
      </w:r>
      <w:r w:rsidR="00AA2092" w:rsidRPr="00C9133D">
        <w:rPr>
          <w:sz w:val="28"/>
          <w:szCs w:val="28"/>
          <w:lang w:val="ro-RO"/>
        </w:rPr>
        <w:t>rticolul 1</w:t>
      </w:r>
      <w:r w:rsidR="008153A5" w:rsidRPr="00C9133D">
        <w:rPr>
          <w:sz w:val="28"/>
          <w:szCs w:val="28"/>
          <w:lang w:val="ro-RO"/>
        </w:rPr>
        <w:t>7</w:t>
      </w:r>
      <w:r w:rsidR="00AA2092" w:rsidRPr="00C9133D">
        <w:rPr>
          <w:sz w:val="28"/>
          <w:szCs w:val="28"/>
          <w:lang w:val="ro-RO"/>
        </w:rPr>
        <w:t xml:space="preserve"> – Soluționarea litigiilor </w:t>
      </w:r>
      <w:bookmarkEnd w:id="91"/>
    </w:p>
    <w:p w14:paraId="1F6688FC" w14:textId="77777777" w:rsidR="00AA2092" w:rsidRPr="00C9133D" w:rsidRDefault="00AA2092" w:rsidP="00AA2092">
      <w:pPr>
        <w:rPr>
          <w:sz w:val="28"/>
          <w:szCs w:val="28"/>
        </w:rPr>
      </w:pPr>
    </w:p>
    <w:p w14:paraId="3BA1F966" w14:textId="01797E28" w:rsidR="00AA2092" w:rsidRPr="00C9133D" w:rsidRDefault="00AA2092" w:rsidP="00217DB9">
      <w:pPr>
        <w:pStyle w:val="Head2-Alin"/>
        <w:numPr>
          <w:ilvl w:val="1"/>
          <w:numId w:val="11"/>
        </w:numPr>
        <w:tabs>
          <w:tab w:val="clear" w:pos="2880"/>
        </w:tabs>
        <w:spacing w:before="0" w:after="0"/>
        <w:ind w:left="450"/>
        <w:rPr>
          <w:rFonts w:ascii="Times New Roman" w:hAnsi="Times New Roman"/>
          <w:sz w:val="28"/>
          <w:szCs w:val="28"/>
          <w:lang w:eastAsia="ro-RO"/>
        </w:rPr>
      </w:pPr>
      <w:r w:rsidRPr="00C9133D">
        <w:rPr>
          <w:rFonts w:ascii="Times New Roman" w:hAnsi="Times New Roman"/>
          <w:sz w:val="28"/>
          <w:szCs w:val="28"/>
          <w:lang w:eastAsia="ro-RO"/>
        </w:rPr>
        <w:t xml:space="preserve">Părţile contractante vor depune toate eforturile pentru a rezolva pe cale amiabilă orice neînţelegere sau dispută care poate apărea între ele în cadrul sau în legătură cu îndeplinirea </w:t>
      </w:r>
      <w:r w:rsidR="00151CA0" w:rsidRPr="00C9133D">
        <w:rPr>
          <w:rFonts w:ascii="Times New Roman" w:hAnsi="Times New Roman"/>
          <w:sz w:val="28"/>
          <w:szCs w:val="28"/>
          <w:lang w:eastAsia="ro-RO"/>
        </w:rPr>
        <w:t xml:space="preserve">prezentului </w:t>
      </w:r>
      <w:r w:rsidRPr="00C9133D">
        <w:rPr>
          <w:rFonts w:ascii="Times New Roman" w:hAnsi="Times New Roman"/>
          <w:sz w:val="28"/>
          <w:szCs w:val="28"/>
          <w:lang w:eastAsia="ro-RO"/>
        </w:rPr>
        <w:t>Contract.</w:t>
      </w:r>
    </w:p>
    <w:p w14:paraId="6B9D3AB2" w14:textId="1FB532C2" w:rsidR="00217DB9" w:rsidRPr="00C9133D" w:rsidRDefault="00217DB9" w:rsidP="00217DB9">
      <w:pPr>
        <w:pStyle w:val="Head2-Alin"/>
        <w:numPr>
          <w:ilvl w:val="1"/>
          <w:numId w:val="11"/>
        </w:numPr>
        <w:tabs>
          <w:tab w:val="clear" w:pos="2880"/>
        </w:tabs>
        <w:spacing w:before="0" w:after="0"/>
        <w:ind w:left="450"/>
        <w:rPr>
          <w:rFonts w:ascii="Times New Roman" w:hAnsi="Times New Roman"/>
          <w:sz w:val="28"/>
          <w:szCs w:val="28"/>
          <w:lang w:eastAsia="ro-RO"/>
        </w:rPr>
      </w:pPr>
      <w:r w:rsidRPr="00C9133D">
        <w:rPr>
          <w:rFonts w:ascii="Times New Roman" w:hAnsi="Times New Roman"/>
          <w:sz w:val="28"/>
          <w:szCs w:val="28"/>
          <w:lang w:eastAsia="ro-RO"/>
        </w:rPr>
        <w:t>În cazul în care nu se soluționează amiabil divergenţele contractuale, litigiul va fi soluţionat de către instanţele românești competente.</w:t>
      </w:r>
    </w:p>
    <w:p w14:paraId="4FE9A455" w14:textId="0F3FDAAF" w:rsidR="00AA2092" w:rsidRPr="00C9133D" w:rsidRDefault="00AA2092" w:rsidP="00217DB9">
      <w:pPr>
        <w:pStyle w:val="Head2-Alin"/>
        <w:numPr>
          <w:ilvl w:val="0"/>
          <w:numId w:val="0"/>
        </w:numPr>
        <w:tabs>
          <w:tab w:val="clear" w:pos="2880"/>
        </w:tabs>
        <w:spacing w:before="0" w:after="0"/>
        <w:ind w:left="142"/>
        <w:rPr>
          <w:rFonts w:ascii="Times New Roman" w:hAnsi="Times New Roman"/>
          <w:sz w:val="28"/>
          <w:szCs w:val="28"/>
          <w:lang w:eastAsia="ro-RO"/>
        </w:rPr>
      </w:pPr>
    </w:p>
    <w:p w14:paraId="05696C6C" w14:textId="77777777" w:rsidR="00C9133D" w:rsidRDefault="00C9133D" w:rsidP="002D3E88">
      <w:pPr>
        <w:jc w:val="both"/>
        <w:rPr>
          <w:b/>
          <w:sz w:val="28"/>
          <w:szCs w:val="28"/>
        </w:rPr>
      </w:pPr>
    </w:p>
    <w:p w14:paraId="06DB1E0D" w14:textId="2152ED61" w:rsidR="002D3E88" w:rsidRDefault="002D3E88" w:rsidP="002D3E88">
      <w:pPr>
        <w:jc w:val="both"/>
        <w:rPr>
          <w:b/>
          <w:sz w:val="28"/>
          <w:szCs w:val="28"/>
        </w:rPr>
      </w:pPr>
      <w:r w:rsidRPr="00C9133D">
        <w:rPr>
          <w:b/>
          <w:sz w:val="28"/>
          <w:szCs w:val="28"/>
        </w:rPr>
        <w:t xml:space="preserve">CAPITOLUL VIII – TRANSPARENTA. CONFIDENTIALITATE. PROTECTIA DATELOR CU CARACTER PERSONAL </w:t>
      </w:r>
    </w:p>
    <w:p w14:paraId="6F024F82" w14:textId="77777777" w:rsidR="00C9133D" w:rsidRPr="00C9133D" w:rsidRDefault="00C9133D" w:rsidP="002D3E88">
      <w:pPr>
        <w:jc w:val="both"/>
        <w:rPr>
          <w:b/>
          <w:sz w:val="28"/>
          <w:szCs w:val="28"/>
        </w:rPr>
      </w:pPr>
    </w:p>
    <w:p w14:paraId="57E48A86" w14:textId="6A548F5D" w:rsidR="00AA2092" w:rsidRPr="00C9133D" w:rsidRDefault="00AA2092" w:rsidP="00AA2092">
      <w:pPr>
        <w:pStyle w:val="Heading2"/>
        <w:rPr>
          <w:sz w:val="28"/>
          <w:szCs w:val="28"/>
          <w:lang w:val="ro-RO"/>
        </w:rPr>
      </w:pPr>
      <w:r w:rsidRPr="00C9133D">
        <w:rPr>
          <w:sz w:val="28"/>
          <w:szCs w:val="28"/>
          <w:lang w:val="ro-RO"/>
        </w:rPr>
        <w:t>Articolul 1</w:t>
      </w:r>
      <w:r w:rsidR="008153A5" w:rsidRPr="00C9133D">
        <w:rPr>
          <w:sz w:val="28"/>
          <w:szCs w:val="28"/>
          <w:lang w:val="ro-RO"/>
        </w:rPr>
        <w:t>8</w:t>
      </w:r>
      <w:r w:rsidRPr="00C9133D">
        <w:rPr>
          <w:sz w:val="28"/>
          <w:szCs w:val="28"/>
          <w:lang w:val="ro-RO"/>
        </w:rPr>
        <w:t xml:space="preserve"> - Transparență</w:t>
      </w:r>
    </w:p>
    <w:p w14:paraId="75A31CBB" w14:textId="77777777" w:rsidR="00AA2092" w:rsidRPr="00C9133D" w:rsidRDefault="00AA2092" w:rsidP="00AA2092">
      <w:pPr>
        <w:pStyle w:val="Head2-Alin"/>
        <w:numPr>
          <w:ilvl w:val="0"/>
          <w:numId w:val="0"/>
        </w:numPr>
        <w:spacing w:before="0" w:after="0"/>
        <w:ind w:left="426" w:hanging="425"/>
        <w:rPr>
          <w:rFonts w:ascii="Times New Roman" w:hAnsi="Times New Roman"/>
          <w:sz w:val="28"/>
          <w:szCs w:val="28"/>
          <w:lang w:eastAsia="ro-RO"/>
        </w:rPr>
      </w:pPr>
    </w:p>
    <w:p w14:paraId="0D921AE9" w14:textId="1EB493F5" w:rsidR="00AA2092" w:rsidRPr="00C9133D" w:rsidRDefault="00AA2092" w:rsidP="00AA2092">
      <w:pPr>
        <w:pStyle w:val="Head2-Alin"/>
        <w:numPr>
          <w:ilvl w:val="0"/>
          <w:numId w:val="0"/>
        </w:numPr>
        <w:spacing w:before="0" w:after="0"/>
        <w:ind w:left="426" w:hanging="425"/>
        <w:rPr>
          <w:rFonts w:ascii="Times New Roman" w:hAnsi="Times New Roman"/>
          <w:sz w:val="28"/>
          <w:szCs w:val="28"/>
          <w:lang w:eastAsia="ro-RO"/>
        </w:rPr>
      </w:pPr>
      <w:r w:rsidRPr="00C9133D">
        <w:rPr>
          <w:rFonts w:ascii="Times New Roman" w:hAnsi="Times New Roman"/>
          <w:sz w:val="28"/>
          <w:szCs w:val="28"/>
          <w:lang w:eastAsia="ro-RO"/>
        </w:rPr>
        <w:t>(1)</w:t>
      </w:r>
      <w:r w:rsidRPr="00C9133D">
        <w:rPr>
          <w:rFonts w:ascii="Times New Roman" w:hAnsi="Times New Roman"/>
          <w:sz w:val="28"/>
          <w:szCs w:val="28"/>
          <w:lang w:eastAsia="ro-RO"/>
        </w:rPr>
        <w:tab/>
        <w:t>Contractul, inclusiv anexele sale, precum și informațiile și documentele vizând executarea acestora constituie informații de interes public în condițiile prevederilor Legii nr. 544</w:t>
      </w:r>
      <w:r w:rsidR="00151CA0" w:rsidRPr="00C9133D">
        <w:rPr>
          <w:rFonts w:ascii="Times New Roman" w:hAnsi="Times New Roman"/>
          <w:sz w:val="28"/>
          <w:szCs w:val="28"/>
          <w:lang w:eastAsia="ro-RO"/>
        </w:rPr>
        <w:t>/</w:t>
      </w:r>
      <w:r w:rsidRPr="00C9133D">
        <w:rPr>
          <w:rFonts w:ascii="Times New Roman" w:hAnsi="Times New Roman"/>
          <w:sz w:val="28"/>
          <w:szCs w:val="28"/>
          <w:lang w:eastAsia="ro-RO"/>
        </w:rPr>
        <w:t xml:space="preserve">2001 privind liberul acces la informaţiile de interes public, cu modificările și completările ulterioare, cu respectarea excepțiilor prevăzute de aceasta și a celor stabilite prin prezentul </w:t>
      </w:r>
      <w:r w:rsidR="00A32228" w:rsidRPr="00C9133D">
        <w:rPr>
          <w:rFonts w:ascii="Times New Roman" w:hAnsi="Times New Roman"/>
          <w:sz w:val="28"/>
          <w:szCs w:val="28"/>
          <w:lang w:eastAsia="ro-RO"/>
        </w:rPr>
        <w:t>C</w:t>
      </w:r>
      <w:r w:rsidRPr="00C9133D">
        <w:rPr>
          <w:rFonts w:ascii="Times New Roman" w:hAnsi="Times New Roman"/>
          <w:sz w:val="28"/>
          <w:szCs w:val="28"/>
          <w:lang w:eastAsia="ro-RO"/>
        </w:rPr>
        <w:t>ontract.</w:t>
      </w:r>
    </w:p>
    <w:p w14:paraId="391F228E" w14:textId="77777777" w:rsidR="00AA2092" w:rsidRPr="00C9133D" w:rsidRDefault="00AA2092" w:rsidP="00AA2092">
      <w:pPr>
        <w:pStyle w:val="Head2-Alin"/>
        <w:numPr>
          <w:ilvl w:val="0"/>
          <w:numId w:val="0"/>
        </w:numPr>
        <w:spacing w:before="0" w:after="0"/>
        <w:ind w:left="426" w:hanging="425"/>
        <w:rPr>
          <w:rFonts w:ascii="Times New Roman" w:hAnsi="Times New Roman"/>
          <w:sz w:val="28"/>
          <w:szCs w:val="28"/>
          <w:lang w:eastAsia="ro-RO"/>
        </w:rPr>
      </w:pPr>
      <w:r w:rsidRPr="00C9133D">
        <w:rPr>
          <w:rFonts w:ascii="Times New Roman" w:hAnsi="Times New Roman"/>
          <w:sz w:val="28"/>
          <w:szCs w:val="28"/>
          <w:lang w:eastAsia="ro-RO"/>
        </w:rPr>
        <w:t>(2)</w:t>
      </w:r>
      <w:r w:rsidRPr="00C9133D">
        <w:rPr>
          <w:rFonts w:ascii="Times New Roman" w:hAnsi="Times New Roman"/>
          <w:sz w:val="28"/>
          <w:szCs w:val="28"/>
          <w:lang w:eastAsia="ro-RO"/>
        </w:rPr>
        <w:tab/>
        <w:t xml:space="preserve">Următoarele elemente, așa cum rezultă acestea din </w:t>
      </w:r>
      <w:r w:rsidR="0076213A" w:rsidRPr="00C9133D">
        <w:rPr>
          <w:rFonts w:ascii="Times New Roman" w:hAnsi="Times New Roman"/>
          <w:sz w:val="28"/>
          <w:szCs w:val="28"/>
          <w:lang w:eastAsia="ro-RO"/>
        </w:rPr>
        <w:t xml:space="preserve">prezentul </w:t>
      </w:r>
      <w:r w:rsidRPr="00C9133D">
        <w:rPr>
          <w:rFonts w:ascii="Times New Roman" w:hAnsi="Times New Roman"/>
          <w:sz w:val="28"/>
          <w:szCs w:val="28"/>
          <w:lang w:eastAsia="ro-RO"/>
        </w:rPr>
        <w:t>contract</w:t>
      </w:r>
      <w:r w:rsidR="0076213A" w:rsidRPr="00C9133D">
        <w:rPr>
          <w:rFonts w:ascii="Times New Roman" w:hAnsi="Times New Roman"/>
          <w:sz w:val="28"/>
          <w:szCs w:val="28"/>
          <w:lang w:eastAsia="ro-RO"/>
        </w:rPr>
        <w:t xml:space="preserve"> </w:t>
      </w:r>
      <w:r w:rsidRPr="00C9133D">
        <w:rPr>
          <w:rFonts w:ascii="Times New Roman" w:hAnsi="Times New Roman"/>
          <w:sz w:val="28"/>
          <w:szCs w:val="28"/>
          <w:lang w:eastAsia="ro-RO"/>
        </w:rPr>
        <w:t xml:space="preserve">și anexele acestuia, inclusiv, dacă e cazul, din actele adiționale prin care se aduc modificări contractului sau anexelor sale, nu pot avea caracter confidențial: </w:t>
      </w:r>
    </w:p>
    <w:p w14:paraId="7A7D671E" w14:textId="6F503CFC" w:rsidR="00B13F83" w:rsidRPr="00C9133D" w:rsidRDefault="00AA2092" w:rsidP="007D75F3">
      <w:pPr>
        <w:pStyle w:val="Head2-Alin"/>
        <w:numPr>
          <w:ilvl w:val="1"/>
          <w:numId w:val="26"/>
        </w:numPr>
        <w:tabs>
          <w:tab w:val="clear" w:pos="2880"/>
        </w:tabs>
        <w:spacing w:before="0" w:after="0"/>
        <w:ind w:left="900" w:hanging="450"/>
        <w:rPr>
          <w:rFonts w:ascii="Times New Roman" w:hAnsi="Times New Roman"/>
          <w:sz w:val="28"/>
          <w:szCs w:val="28"/>
          <w:lang w:eastAsia="ro-RO"/>
        </w:rPr>
      </w:pPr>
      <w:r w:rsidRPr="00C9133D">
        <w:rPr>
          <w:rFonts w:ascii="Times New Roman" w:hAnsi="Times New Roman"/>
          <w:sz w:val="28"/>
          <w:szCs w:val="28"/>
          <w:lang w:eastAsia="ro-RO"/>
        </w:rPr>
        <w:t xml:space="preserve">denumirea proiectului, denumirea completă a </w:t>
      </w:r>
      <w:r w:rsidR="00A32228" w:rsidRPr="00C9133D">
        <w:rPr>
          <w:rFonts w:ascii="Times New Roman" w:hAnsi="Times New Roman"/>
          <w:sz w:val="28"/>
          <w:szCs w:val="28"/>
          <w:lang w:eastAsia="ro-RO"/>
        </w:rPr>
        <w:t>B</w:t>
      </w:r>
      <w:r w:rsidRPr="00C9133D">
        <w:rPr>
          <w:rFonts w:ascii="Times New Roman" w:hAnsi="Times New Roman"/>
          <w:sz w:val="28"/>
          <w:szCs w:val="28"/>
          <w:lang w:eastAsia="ro-RO"/>
        </w:rPr>
        <w:t>eneficiarului</w:t>
      </w:r>
      <w:r w:rsidR="00F611FC" w:rsidRPr="00C9133D">
        <w:rPr>
          <w:rFonts w:ascii="Times New Roman" w:hAnsi="Times New Roman"/>
          <w:sz w:val="28"/>
          <w:szCs w:val="28"/>
          <w:lang w:eastAsia="ro-RO"/>
        </w:rPr>
        <w:t xml:space="preserve">, </w:t>
      </w:r>
      <w:r w:rsidRPr="00C9133D">
        <w:rPr>
          <w:rFonts w:ascii="Times New Roman" w:hAnsi="Times New Roman"/>
          <w:sz w:val="28"/>
          <w:szCs w:val="28"/>
          <w:lang w:eastAsia="ro-RO"/>
        </w:rPr>
        <w:t xml:space="preserve">data de începere şi cea de finalizare ale </w:t>
      </w:r>
      <w:r w:rsidR="001D7474" w:rsidRPr="00C9133D">
        <w:rPr>
          <w:rFonts w:ascii="Times New Roman" w:hAnsi="Times New Roman"/>
          <w:sz w:val="28"/>
          <w:szCs w:val="28"/>
          <w:lang w:eastAsia="ro-RO"/>
        </w:rPr>
        <w:t>P</w:t>
      </w:r>
      <w:r w:rsidRPr="00C9133D">
        <w:rPr>
          <w:rFonts w:ascii="Times New Roman" w:hAnsi="Times New Roman"/>
          <w:sz w:val="28"/>
          <w:szCs w:val="28"/>
          <w:lang w:eastAsia="ro-RO"/>
        </w:rPr>
        <w:t xml:space="preserve">roiectului, date de contact – minimum o adresă de email și număr de telefon – funcționale pentru echipa </w:t>
      </w:r>
      <w:r w:rsidR="001D7474" w:rsidRPr="00C9133D">
        <w:rPr>
          <w:rFonts w:ascii="Times New Roman" w:hAnsi="Times New Roman"/>
          <w:sz w:val="28"/>
          <w:szCs w:val="28"/>
          <w:lang w:eastAsia="ro-RO"/>
        </w:rPr>
        <w:t>P</w:t>
      </w:r>
      <w:r w:rsidRPr="00C9133D">
        <w:rPr>
          <w:rFonts w:ascii="Times New Roman" w:hAnsi="Times New Roman"/>
          <w:sz w:val="28"/>
          <w:szCs w:val="28"/>
          <w:lang w:eastAsia="ro-RO"/>
        </w:rPr>
        <w:t xml:space="preserve">roiectului; </w:t>
      </w:r>
    </w:p>
    <w:p w14:paraId="37E9D951" w14:textId="0CD08F98" w:rsidR="00AA2092" w:rsidRPr="00C9133D" w:rsidRDefault="00AA2092" w:rsidP="007D75F3">
      <w:pPr>
        <w:pStyle w:val="Head2-Alin"/>
        <w:numPr>
          <w:ilvl w:val="1"/>
          <w:numId w:val="26"/>
        </w:numPr>
        <w:tabs>
          <w:tab w:val="clear" w:pos="2880"/>
        </w:tabs>
        <w:spacing w:before="0" w:after="0"/>
        <w:ind w:left="900" w:hanging="450"/>
        <w:rPr>
          <w:rFonts w:ascii="Times New Roman" w:hAnsi="Times New Roman"/>
          <w:sz w:val="28"/>
          <w:szCs w:val="28"/>
          <w:lang w:eastAsia="ro-RO"/>
        </w:rPr>
      </w:pPr>
      <w:r w:rsidRPr="00C9133D">
        <w:rPr>
          <w:rFonts w:ascii="Times New Roman" w:hAnsi="Times New Roman"/>
          <w:sz w:val="28"/>
          <w:szCs w:val="28"/>
          <w:lang w:eastAsia="ro-RO"/>
        </w:rPr>
        <w:t xml:space="preserve">locul de implementare a </w:t>
      </w:r>
      <w:r w:rsidR="001D7474" w:rsidRPr="00C9133D">
        <w:rPr>
          <w:rFonts w:ascii="Times New Roman" w:hAnsi="Times New Roman"/>
          <w:sz w:val="28"/>
          <w:szCs w:val="28"/>
          <w:lang w:eastAsia="ro-RO"/>
        </w:rPr>
        <w:t>P</w:t>
      </w:r>
      <w:r w:rsidRPr="00C9133D">
        <w:rPr>
          <w:rFonts w:ascii="Times New Roman" w:hAnsi="Times New Roman"/>
          <w:sz w:val="28"/>
          <w:szCs w:val="28"/>
          <w:lang w:eastAsia="ro-RO"/>
        </w:rPr>
        <w:t xml:space="preserve">roiectului – localitate, județ, regiune și, dacă proiectul include activități care se adresează publicului, adresa exactă și datele de contact pentru spațiile dedicate acestor activități în cadrul </w:t>
      </w:r>
      <w:r w:rsidR="001D7474" w:rsidRPr="00C9133D">
        <w:rPr>
          <w:rFonts w:ascii="Times New Roman" w:hAnsi="Times New Roman"/>
          <w:sz w:val="28"/>
          <w:szCs w:val="28"/>
          <w:lang w:eastAsia="ro-RO"/>
        </w:rPr>
        <w:t>P</w:t>
      </w:r>
      <w:r w:rsidRPr="00C9133D">
        <w:rPr>
          <w:rFonts w:ascii="Times New Roman" w:hAnsi="Times New Roman"/>
          <w:sz w:val="28"/>
          <w:szCs w:val="28"/>
          <w:lang w:eastAsia="ro-RO"/>
        </w:rPr>
        <w:t>roiectului;</w:t>
      </w:r>
    </w:p>
    <w:p w14:paraId="1C1EC5A7" w14:textId="38216E38" w:rsidR="00AA2092" w:rsidRPr="00C9133D" w:rsidRDefault="00AA2092" w:rsidP="007D75F3">
      <w:pPr>
        <w:pStyle w:val="Head2-Alin"/>
        <w:numPr>
          <w:ilvl w:val="1"/>
          <w:numId w:val="26"/>
        </w:numPr>
        <w:tabs>
          <w:tab w:val="clear" w:pos="2880"/>
        </w:tabs>
        <w:spacing w:before="0" w:after="0"/>
        <w:ind w:left="900" w:hanging="450"/>
        <w:rPr>
          <w:rFonts w:ascii="Times New Roman" w:hAnsi="Times New Roman"/>
          <w:sz w:val="28"/>
          <w:szCs w:val="28"/>
          <w:lang w:eastAsia="ro-RO"/>
        </w:rPr>
      </w:pPr>
      <w:r w:rsidRPr="00C9133D">
        <w:rPr>
          <w:rFonts w:ascii="Times New Roman" w:hAnsi="Times New Roman"/>
          <w:sz w:val="28"/>
          <w:szCs w:val="28"/>
          <w:lang w:eastAsia="ro-RO"/>
        </w:rPr>
        <w:t xml:space="preserve">valoarea totală a finanţării nerambursabile acordate și intensitatea sprijinului, exprimate atât ca sumă concretă, cât și ca procent din totalul cheltuielilor eligibile ale </w:t>
      </w:r>
      <w:r w:rsidR="001D7474" w:rsidRPr="00C9133D">
        <w:rPr>
          <w:rFonts w:ascii="Times New Roman" w:hAnsi="Times New Roman"/>
          <w:sz w:val="28"/>
          <w:szCs w:val="28"/>
          <w:lang w:eastAsia="ro-RO"/>
        </w:rPr>
        <w:t>P</w:t>
      </w:r>
      <w:r w:rsidRPr="00C9133D">
        <w:rPr>
          <w:rFonts w:ascii="Times New Roman" w:hAnsi="Times New Roman"/>
          <w:sz w:val="28"/>
          <w:szCs w:val="28"/>
          <w:lang w:eastAsia="ro-RO"/>
        </w:rPr>
        <w:t>roiectului, precum și valoarea plăților efectuate;</w:t>
      </w:r>
    </w:p>
    <w:p w14:paraId="63915A94" w14:textId="758E366D" w:rsidR="00AA2092" w:rsidRPr="00C9133D" w:rsidRDefault="00AA2092" w:rsidP="007D75F3">
      <w:pPr>
        <w:pStyle w:val="Head2-Alin"/>
        <w:numPr>
          <w:ilvl w:val="1"/>
          <w:numId w:val="26"/>
        </w:numPr>
        <w:tabs>
          <w:tab w:val="clear" w:pos="2880"/>
        </w:tabs>
        <w:spacing w:before="0" w:after="0"/>
        <w:ind w:left="900" w:hanging="450"/>
        <w:rPr>
          <w:rFonts w:ascii="Times New Roman" w:hAnsi="Times New Roman"/>
          <w:sz w:val="28"/>
          <w:szCs w:val="28"/>
          <w:lang w:eastAsia="ro-RO"/>
        </w:rPr>
      </w:pPr>
      <w:r w:rsidRPr="00C9133D">
        <w:rPr>
          <w:rFonts w:ascii="Times New Roman" w:hAnsi="Times New Roman"/>
          <w:sz w:val="28"/>
          <w:szCs w:val="28"/>
          <w:lang w:eastAsia="ro-RO"/>
        </w:rPr>
        <w:t xml:space="preserve">informații privind resursele umane din cadrul proiectului: </w:t>
      </w:r>
      <w:r w:rsidR="00F840AF" w:rsidRPr="00C9133D">
        <w:rPr>
          <w:rFonts w:ascii="Times New Roman" w:hAnsi="Times New Roman"/>
          <w:sz w:val="28"/>
          <w:szCs w:val="28"/>
          <w:lang w:eastAsia="ro-RO"/>
        </w:rPr>
        <w:t xml:space="preserve">denumirea postului, numărul de resurse pentru o categorie de posturi, timpul de lucru per categorii de posturi; </w:t>
      </w:r>
    </w:p>
    <w:p w14:paraId="5A4CC179" w14:textId="6BCAFCDD" w:rsidR="00AA2092" w:rsidRPr="00C9133D" w:rsidRDefault="00AA2092" w:rsidP="007D75F3">
      <w:pPr>
        <w:pStyle w:val="Head2-Alin"/>
        <w:numPr>
          <w:ilvl w:val="1"/>
          <w:numId w:val="26"/>
        </w:numPr>
        <w:tabs>
          <w:tab w:val="clear" w:pos="2880"/>
        </w:tabs>
        <w:spacing w:before="0" w:after="0"/>
        <w:ind w:left="900" w:hanging="450"/>
        <w:rPr>
          <w:rFonts w:ascii="Times New Roman" w:hAnsi="Times New Roman"/>
          <w:sz w:val="28"/>
          <w:szCs w:val="28"/>
          <w:lang w:eastAsia="ro-RO"/>
        </w:rPr>
      </w:pPr>
      <w:r w:rsidRPr="00C9133D">
        <w:rPr>
          <w:rFonts w:ascii="Times New Roman" w:hAnsi="Times New Roman"/>
          <w:sz w:val="28"/>
          <w:szCs w:val="28"/>
          <w:lang w:eastAsia="ro-RO"/>
        </w:rPr>
        <w:t xml:space="preserve">rezultatele estimate și cele realizate ale </w:t>
      </w:r>
      <w:r w:rsidR="001D7474" w:rsidRPr="00C9133D">
        <w:rPr>
          <w:rFonts w:ascii="Times New Roman" w:hAnsi="Times New Roman"/>
          <w:sz w:val="28"/>
          <w:szCs w:val="28"/>
          <w:lang w:eastAsia="ro-RO"/>
        </w:rPr>
        <w:t>P</w:t>
      </w:r>
      <w:r w:rsidRPr="00C9133D">
        <w:rPr>
          <w:rFonts w:ascii="Times New Roman" w:hAnsi="Times New Roman"/>
          <w:sz w:val="28"/>
          <w:szCs w:val="28"/>
          <w:lang w:eastAsia="ro-RO"/>
        </w:rPr>
        <w:t>roiectului, atât cele corespunzătoare obiectivelor, cât și cele corespunzătoare activităților, cu referire la indicatorii stabiliți</w:t>
      </w:r>
      <w:r w:rsidR="00F840AF" w:rsidRPr="00C9133D">
        <w:rPr>
          <w:rFonts w:ascii="Times New Roman" w:hAnsi="Times New Roman"/>
          <w:sz w:val="28"/>
          <w:szCs w:val="28"/>
          <w:lang w:eastAsia="ro-RO"/>
        </w:rPr>
        <w:t>.</w:t>
      </w:r>
    </w:p>
    <w:p w14:paraId="02FD0EAE" w14:textId="77777777" w:rsidR="00717560" w:rsidRDefault="00717560" w:rsidP="00305F05">
      <w:pPr>
        <w:pStyle w:val="Head2-Alin"/>
        <w:numPr>
          <w:ilvl w:val="0"/>
          <w:numId w:val="0"/>
        </w:numPr>
        <w:spacing w:before="0" w:after="0"/>
        <w:rPr>
          <w:rFonts w:ascii="Times New Roman" w:hAnsi="Times New Roman"/>
          <w:b/>
          <w:sz w:val="28"/>
          <w:szCs w:val="28"/>
        </w:rPr>
      </w:pPr>
    </w:p>
    <w:p w14:paraId="6AB4338A" w14:textId="77777777" w:rsidR="00C9133D" w:rsidRDefault="00C9133D" w:rsidP="00305F05">
      <w:pPr>
        <w:pStyle w:val="Head2-Alin"/>
        <w:numPr>
          <w:ilvl w:val="0"/>
          <w:numId w:val="0"/>
        </w:numPr>
        <w:spacing w:before="0" w:after="0"/>
        <w:rPr>
          <w:rFonts w:ascii="Times New Roman" w:hAnsi="Times New Roman"/>
          <w:b/>
          <w:sz w:val="28"/>
          <w:szCs w:val="28"/>
        </w:rPr>
      </w:pPr>
    </w:p>
    <w:p w14:paraId="1E733D10" w14:textId="77777777" w:rsidR="00C9133D" w:rsidRDefault="00C9133D" w:rsidP="00305F05">
      <w:pPr>
        <w:pStyle w:val="Head2-Alin"/>
        <w:numPr>
          <w:ilvl w:val="0"/>
          <w:numId w:val="0"/>
        </w:numPr>
        <w:spacing w:before="0" w:after="0"/>
        <w:rPr>
          <w:rFonts w:ascii="Times New Roman" w:hAnsi="Times New Roman"/>
          <w:b/>
          <w:sz w:val="28"/>
          <w:szCs w:val="28"/>
        </w:rPr>
      </w:pPr>
    </w:p>
    <w:p w14:paraId="31F7EA31" w14:textId="77777777" w:rsidR="00C9133D" w:rsidRPr="00C9133D" w:rsidRDefault="00C9133D" w:rsidP="00305F05">
      <w:pPr>
        <w:pStyle w:val="Head2-Alin"/>
        <w:numPr>
          <w:ilvl w:val="0"/>
          <w:numId w:val="0"/>
        </w:numPr>
        <w:spacing w:before="0" w:after="0"/>
        <w:rPr>
          <w:rFonts w:ascii="Times New Roman" w:hAnsi="Times New Roman"/>
          <w:b/>
          <w:sz w:val="28"/>
          <w:szCs w:val="28"/>
        </w:rPr>
      </w:pPr>
    </w:p>
    <w:p w14:paraId="4128E8AD" w14:textId="435DCA6E" w:rsidR="00AA2092" w:rsidRPr="00C9133D" w:rsidRDefault="00AA2092" w:rsidP="00AA2092">
      <w:pPr>
        <w:pStyle w:val="Head2-Alin"/>
        <w:numPr>
          <w:ilvl w:val="0"/>
          <w:numId w:val="0"/>
        </w:numPr>
        <w:spacing w:before="0" w:after="0"/>
        <w:ind w:left="426" w:hanging="425"/>
        <w:rPr>
          <w:rFonts w:ascii="Times New Roman" w:hAnsi="Times New Roman"/>
          <w:b/>
          <w:sz w:val="28"/>
          <w:szCs w:val="28"/>
        </w:rPr>
      </w:pPr>
      <w:r w:rsidRPr="00C9133D">
        <w:rPr>
          <w:rFonts w:ascii="Times New Roman" w:hAnsi="Times New Roman"/>
          <w:b/>
          <w:sz w:val="28"/>
          <w:szCs w:val="28"/>
        </w:rPr>
        <w:t>Articolul</w:t>
      </w:r>
      <w:r w:rsidR="002D3E88" w:rsidRPr="00C9133D">
        <w:rPr>
          <w:rFonts w:ascii="Times New Roman" w:hAnsi="Times New Roman"/>
          <w:b/>
          <w:sz w:val="28"/>
          <w:szCs w:val="28"/>
        </w:rPr>
        <w:t xml:space="preserve"> </w:t>
      </w:r>
      <w:r w:rsidR="008153A5" w:rsidRPr="00C9133D">
        <w:rPr>
          <w:rFonts w:ascii="Times New Roman" w:hAnsi="Times New Roman"/>
          <w:b/>
          <w:sz w:val="28"/>
          <w:szCs w:val="28"/>
        </w:rPr>
        <w:t>19</w:t>
      </w:r>
      <w:r w:rsidRPr="00C9133D">
        <w:rPr>
          <w:rFonts w:ascii="Times New Roman" w:hAnsi="Times New Roman"/>
          <w:b/>
          <w:sz w:val="28"/>
          <w:szCs w:val="28"/>
        </w:rPr>
        <w:t xml:space="preserve"> – Confidențialitate</w:t>
      </w:r>
    </w:p>
    <w:p w14:paraId="597308EB" w14:textId="77777777" w:rsidR="00AA2092" w:rsidRPr="00C9133D" w:rsidRDefault="00AA2092" w:rsidP="00AA2092">
      <w:pPr>
        <w:pStyle w:val="Head2-Alin"/>
        <w:numPr>
          <w:ilvl w:val="0"/>
          <w:numId w:val="0"/>
        </w:numPr>
        <w:spacing w:before="0" w:after="0"/>
        <w:ind w:left="426" w:hanging="425"/>
        <w:rPr>
          <w:rFonts w:ascii="Times New Roman" w:hAnsi="Times New Roman"/>
          <w:sz w:val="28"/>
          <w:szCs w:val="28"/>
          <w:lang w:eastAsia="ro-RO"/>
        </w:rPr>
      </w:pPr>
    </w:p>
    <w:p w14:paraId="2D2A0892" w14:textId="7B86FBD2" w:rsidR="00AA2092" w:rsidRPr="00C9133D" w:rsidRDefault="00AA2092" w:rsidP="00AA2092">
      <w:pPr>
        <w:pStyle w:val="Head2-Alin"/>
        <w:numPr>
          <w:ilvl w:val="0"/>
          <w:numId w:val="0"/>
        </w:numPr>
        <w:spacing w:before="0" w:after="0"/>
        <w:ind w:left="426" w:hanging="425"/>
        <w:rPr>
          <w:rFonts w:ascii="Times New Roman" w:hAnsi="Times New Roman"/>
          <w:sz w:val="28"/>
          <w:szCs w:val="28"/>
          <w:lang w:eastAsia="ro-RO"/>
        </w:rPr>
      </w:pPr>
      <w:r w:rsidRPr="00C9133D">
        <w:rPr>
          <w:rFonts w:ascii="Times New Roman" w:hAnsi="Times New Roman"/>
          <w:sz w:val="28"/>
          <w:szCs w:val="28"/>
          <w:lang w:eastAsia="ro-RO"/>
        </w:rPr>
        <w:t>(1)</w:t>
      </w:r>
      <w:r w:rsidRPr="00C9133D">
        <w:rPr>
          <w:rFonts w:ascii="Times New Roman" w:hAnsi="Times New Roman"/>
          <w:sz w:val="28"/>
          <w:szCs w:val="28"/>
          <w:lang w:eastAsia="ro-RO"/>
        </w:rPr>
        <w:tab/>
      </w:r>
      <w:r w:rsidR="00D113DF" w:rsidRPr="00C9133D">
        <w:rPr>
          <w:rFonts w:ascii="Times New Roman" w:hAnsi="Times New Roman"/>
          <w:sz w:val="28"/>
          <w:szCs w:val="28"/>
          <w:lang w:eastAsia="ro-RO"/>
        </w:rPr>
        <w:t>Cu excepția prevederilor art. 1</w:t>
      </w:r>
      <w:r w:rsidR="00582115" w:rsidRPr="00C9133D">
        <w:rPr>
          <w:rFonts w:ascii="Times New Roman" w:hAnsi="Times New Roman"/>
          <w:sz w:val="28"/>
          <w:szCs w:val="28"/>
          <w:lang w:eastAsia="ro-RO"/>
        </w:rPr>
        <w:t>8</w:t>
      </w:r>
      <w:r w:rsidR="00D113DF" w:rsidRPr="00C9133D">
        <w:rPr>
          <w:rFonts w:ascii="Times New Roman" w:hAnsi="Times New Roman"/>
          <w:sz w:val="28"/>
          <w:szCs w:val="28"/>
          <w:lang w:eastAsia="ro-RO"/>
        </w:rPr>
        <w:t>, p</w:t>
      </w:r>
      <w:r w:rsidRPr="00C9133D">
        <w:rPr>
          <w:rFonts w:ascii="Times New Roman" w:hAnsi="Times New Roman"/>
          <w:sz w:val="28"/>
          <w:szCs w:val="28"/>
          <w:lang w:eastAsia="ro-RO"/>
        </w:rPr>
        <w:t xml:space="preserve">ărțile convin prin prezentul </w:t>
      </w:r>
      <w:r w:rsidR="00F011B2" w:rsidRPr="00C9133D">
        <w:rPr>
          <w:rFonts w:ascii="Times New Roman" w:hAnsi="Times New Roman"/>
          <w:sz w:val="28"/>
          <w:szCs w:val="28"/>
          <w:lang w:eastAsia="ro-RO"/>
        </w:rPr>
        <w:t>C</w:t>
      </w:r>
      <w:r w:rsidRPr="00C9133D">
        <w:rPr>
          <w:rFonts w:ascii="Times New Roman" w:hAnsi="Times New Roman"/>
          <w:sz w:val="28"/>
          <w:szCs w:val="28"/>
          <w:lang w:eastAsia="ro-RO"/>
        </w:rPr>
        <w:t>ontract asupra caracterului confidențial al documentelor, secțiunilor, respectiv informațiilor din proiect menționate explicit în anex</w:t>
      </w:r>
      <w:r w:rsidR="00D113DF" w:rsidRPr="00C9133D">
        <w:rPr>
          <w:rFonts w:ascii="Times New Roman" w:hAnsi="Times New Roman"/>
          <w:sz w:val="28"/>
          <w:szCs w:val="28"/>
          <w:lang w:eastAsia="ro-RO"/>
        </w:rPr>
        <w:t>e</w:t>
      </w:r>
      <w:r w:rsidRPr="00C9133D">
        <w:rPr>
          <w:rFonts w:ascii="Times New Roman" w:hAnsi="Times New Roman"/>
          <w:sz w:val="28"/>
          <w:szCs w:val="28"/>
          <w:lang w:eastAsia="ro-RO"/>
        </w:rPr>
        <w:t xml:space="preserve">, având în vedere că  publicarea acestora aduce atingere </w:t>
      </w:r>
      <w:r w:rsidR="00D113DF" w:rsidRPr="00C9133D">
        <w:rPr>
          <w:rFonts w:ascii="Times New Roman" w:hAnsi="Times New Roman"/>
          <w:sz w:val="28"/>
          <w:szCs w:val="28"/>
          <w:lang w:eastAsia="ro-RO"/>
        </w:rPr>
        <w:t>prevederilor din dreptul concurenței</w:t>
      </w:r>
      <w:r w:rsidRPr="00C9133D">
        <w:rPr>
          <w:rFonts w:ascii="Times New Roman" w:hAnsi="Times New Roman"/>
          <w:sz w:val="28"/>
          <w:szCs w:val="28"/>
          <w:lang w:eastAsia="ro-RO"/>
        </w:rPr>
        <w:t>, respectiv proprietății intelectuale ori altor dispoziții legale aplicabile, conform justificării incluse în anexa menționată</w:t>
      </w:r>
      <w:r w:rsidR="00D113DF" w:rsidRPr="00C9133D">
        <w:rPr>
          <w:rFonts w:ascii="Times New Roman" w:hAnsi="Times New Roman"/>
          <w:sz w:val="28"/>
          <w:szCs w:val="28"/>
        </w:rPr>
        <w:t xml:space="preserve"> </w:t>
      </w:r>
      <w:r w:rsidR="00D113DF" w:rsidRPr="00C9133D">
        <w:rPr>
          <w:rFonts w:ascii="Times New Roman" w:hAnsi="Times New Roman"/>
          <w:sz w:val="28"/>
          <w:szCs w:val="28"/>
          <w:lang w:eastAsia="ro-RO"/>
        </w:rPr>
        <w:t>sau în adresa de comunicare, în cazul informațiilor confidențiale comunicate pe durata derulării Contractului</w:t>
      </w:r>
      <w:r w:rsidRPr="00C9133D">
        <w:rPr>
          <w:rFonts w:ascii="Times New Roman" w:hAnsi="Times New Roman"/>
          <w:sz w:val="28"/>
          <w:szCs w:val="28"/>
          <w:lang w:eastAsia="ro-RO"/>
        </w:rPr>
        <w:t>.</w:t>
      </w:r>
    </w:p>
    <w:p w14:paraId="4097A3C7" w14:textId="2913EF96" w:rsidR="00AA2092" w:rsidRPr="00C9133D" w:rsidRDefault="00AA2092" w:rsidP="00AA2092">
      <w:pPr>
        <w:pStyle w:val="Head2-Alin"/>
        <w:numPr>
          <w:ilvl w:val="0"/>
          <w:numId w:val="0"/>
        </w:numPr>
        <w:spacing w:before="0" w:after="0"/>
        <w:ind w:left="426" w:hanging="425"/>
        <w:rPr>
          <w:rFonts w:ascii="Times New Roman" w:hAnsi="Times New Roman"/>
          <w:sz w:val="28"/>
          <w:szCs w:val="28"/>
          <w:lang w:eastAsia="ro-RO"/>
        </w:rPr>
      </w:pPr>
      <w:r w:rsidRPr="00C9133D">
        <w:rPr>
          <w:rFonts w:ascii="Times New Roman" w:hAnsi="Times New Roman"/>
          <w:sz w:val="28"/>
          <w:szCs w:val="28"/>
          <w:lang w:eastAsia="ro-RO"/>
        </w:rPr>
        <w:t>(2)</w:t>
      </w:r>
      <w:r w:rsidRPr="00C9133D">
        <w:rPr>
          <w:rFonts w:ascii="Times New Roman" w:hAnsi="Times New Roman"/>
          <w:sz w:val="28"/>
          <w:szCs w:val="28"/>
          <w:lang w:eastAsia="ro-RO"/>
        </w:rPr>
        <w:tab/>
      </w:r>
      <w:r w:rsidR="002505C0" w:rsidRPr="00C9133D">
        <w:rPr>
          <w:rFonts w:ascii="Times New Roman" w:hAnsi="Times New Roman"/>
          <w:sz w:val="28"/>
          <w:szCs w:val="28"/>
          <w:lang w:eastAsia="ro-RO"/>
        </w:rPr>
        <w:t>Ministerul Energiei</w:t>
      </w:r>
      <w:r w:rsidR="00C55909" w:rsidRPr="00C9133D">
        <w:rPr>
          <w:rFonts w:ascii="Times New Roman" w:hAnsi="Times New Roman"/>
          <w:sz w:val="28"/>
          <w:szCs w:val="28"/>
          <w:lang w:eastAsia="ro-RO"/>
        </w:rPr>
        <w:t xml:space="preserve"> și</w:t>
      </w:r>
      <w:r w:rsidRPr="00C9133D">
        <w:rPr>
          <w:rFonts w:ascii="Times New Roman" w:hAnsi="Times New Roman"/>
          <w:sz w:val="28"/>
          <w:szCs w:val="28"/>
          <w:lang w:eastAsia="ro-RO"/>
        </w:rPr>
        <w:t xml:space="preserve"> </w:t>
      </w:r>
      <w:r w:rsidR="00F011B2" w:rsidRPr="00C9133D">
        <w:rPr>
          <w:rFonts w:ascii="Times New Roman" w:hAnsi="Times New Roman"/>
          <w:sz w:val="28"/>
          <w:szCs w:val="28"/>
          <w:lang w:eastAsia="ro-RO"/>
        </w:rPr>
        <w:t>B</w:t>
      </w:r>
      <w:r w:rsidRPr="00C9133D">
        <w:rPr>
          <w:rFonts w:ascii="Times New Roman" w:hAnsi="Times New Roman"/>
          <w:sz w:val="28"/>
          <w:szCs w:val="28"/>
          <w:lang w:eastAsia="ro-RO"/>
        </w:rPr>
        <w:t>eneficiarul</w:t>
      </w:r>
      <w:r w:rsidR="00C55909" w:rsidRPr="00C9133D">
        <w:rPr>
          <w:rFonts w:ascii="Times New Roman" w:hAnsi="Times New Roman"/>
          <w:sz w:val="28"/>
          <w:szCs w:val="28"/>
          <w:lang w:eastAsia="ro-RO"/>
        </w:rPr>
        <w:t xml:space="preserve"> </w:t>
      </w:r>
      <w:r w:rsidRPr="00C9133D">
        <w:rPr>
          <w:rFonts w:ascii="Times New Roman" w:hAnsi="Times New Roman"/>
          <w:sz w:val="28"/>
          <w:szCs w:val="28"/>
          <w:lang w:eastAsia="ro-RO"/>
        </w:rPr>
        <w:t>sunt exonerați de răspunderea pentru dezvăluirea de documente sau informații stabilite de părți ca fiind confidențiale dacă:</w:t>
      </w:r>
    </w:p>
    <w:p w14:paraId="1472E1DC" w14:textId="77777777" w:rsidR="00AA2092" w:rsidRPr="00C9133D" w:rsidRDefault="00AA2092" w:rsidP="007D75F3">
      <w:pPr>
        <w:pStyle w:val="Head2-Alin"/>
        <w:numPr>
          <w:ilvl w:val="1"/>
          <w:numId w:val="14"/>
        </w:numPr>
        <w:tabs>
          <w:tab w:val="clear" w:pos="2880"/>
        </w:tabs>
        <w:spacing w:before="0" w:after="0"/>
        <w:ind w:left="1134" w:hanging="425"/>
        <w:rPr>
          <w:rFonts w:ascii="Times New Roman" w:hAnsi="Times New Roman"/>
          <w:sz w:val="28"/>
          <w:szCs w:val="28"/>
          <w:lang w:eastAsia="ro-RO"/>
        </w:rPr>
      </w:pPr>
      <w:r w:rsidRPr="00C9133D">
        <w:rPr>
          <w:rFonts w:ascii="Times New Roman" w:hAnsi="Times New Roman"/>
          <w:sz w:val="28"/>
          <w:szCs w:val="28"/>
          <w:lang w:eastAsia="ro-RO"/>
        </w:rPr>
        <w:t>informația a fost dezvăluită după ce a fost obținut acordul scris al celeilalte părți contractante pentru asemenea dezvăluire, sau</w:t>
      </w:r>
    </w:p>
    <w:p w14:paraId="164F833A" w14:textId="77777777" w:rsidR="00AA2092" w:rsidRPr="00C9133D" w:rsidRDefault="00AA2092" w:rsidP="007D75F3">
      <w:pPr>
        <w:pStyle w:val="Head2-Alin"/>
        <w:numPr>
          <w:ilvl w:val="1"/>
          <w:numId w:val="14"/>
        </w:numPr>
        <w:tabs>
          <w:tab w:val="clear" w:pos="2880"/>
        </w:tabs>
        <w:spacing w:before="0" w:after="0"/>
        <w:ind w:left="1134" w:hanging="425"/>
        <w:rPr>
          <w:rFonts w:ascii="Times New Roman" w:hAnsi="Times New Roman"/>
          <w:sz w:val="28"/>
          <w:szCs w:val="28"/>
          <w:lang w:eastAsia="ro-RO"/>
        </w:rPr>
      </w:pPr>
      <w:r w:rsidRPr="00C9133D">
        <w:rPr>
          <w:rFonts w:ascii="Times New Roman" w:hAnsi="Times New Roman"/>
          <w:sz w:val="28"/>
          <w:szCs w:val="28"/>
          <w:lang w:eastAsia="ro-RO"/>
        </w:rPr>
        <w:t>partea a fost obligată în mod legal să dezvăluie informația.</w:t>
      </w:r>
    </w:p>
    <w:p w14:paraId="72F3431B" w14:textId="77777777" w:rsidR="002B29F7" w:rsidRPr="00C9133D" w:rsidRDefault="002B29F7" w:rsidP="00AA2092">
      <w:pPr>
        <w:pStyle w:val="Head2-Alin"/>
        <w:numPr>
          <w:ilvl w:val="0"/>
          <w:numId w:val="0"/>
        </w:numPr>
        <w:spacing w:before="0" w:after="0"/>
        <w:ind w:left="426" w:hanging="425"/>
        <w:rPr>
          <w:rFonts w:ascii="Times New Roman" w:hAnsi="Times New Roman"/>
          <w:b/>
          <w:sz w:val="28"/>
          <w:szCs w:val="28"/>
          <w:lang w:eastAsia="ro-RO"/>
        </w:rPr>
      </w:pPr>
    </w:p>
    <w:p w14:paraId="40141E2F" w14:textId="61A430DC" w:rsidR="00AA2092" w:rsidRPr="00C9133D" w:rsidRDefault="002D3E88" w:rsidP="00AA2092">
      <w:pPr>
        <w:pStyle w:val="Head2-Alin"/>
        <w:numPr>
          <w:ilvl w:val="0"/>
          <w:numId w:val="0"/>
        </w:numPr>
        <w:spacing w:before="0" w:after="0"/>
        <w:ind w:left="426" w:hanging="425"/>
        <w:rPr>
          <w:rFonts w:ascii="Times New Roman" w:hAnsi="Times New Roman"/>
          <w:b/>
          <w:sz w:val="28"/>
          <w:szCs w:val="28"/>
          <w:lang w:val="en-US" w:eastAsia="ro-RO"/>
        </w:rPr>
      </w:pPr>
      <w:r w:rsidRPr="00C9133D">
        <w:rPr>
          <w:rFonts w:ascii="Times New Roman" w:hAnsi="Times New Roman"/>
          <w:b/>
          <w:sz w:val="28"/>
          <w:szCs w:val="28"/>
          <w:lang w:eastAsia="ro-RO"/>
        </w:rPr>
        <w:t>Articolul 2</w:t>
      </w:r>
      <w:r w:rsidR="008153A5" w:rsidRPr="00C9133D">
        <w:rPr>
          <w:rFonts w:ascii="Times New Roman" w:hAnsi="Times New Roman"/>
          <w:b/>
          <w:sz w:val="28"/>
          <w:szCs w:val="28"/>
          <w:lang w:eastAsia="ro-RO"/>
        </w:rPr>
        <w:t>0</w:t>
      </w:r>
      <w:r w:rsidR="00AA2092" w:rsidRPr="00C9133D">
        <w:rPr>
          <w:rFonts w:ascii="Times New Roman" w:hAnsi="Times New Roman"/>
          <w:b/>
          <w:sz w:val="28"/>
          <w:szCs w:val="28"/>
          <w:lang w:eastAsia="ro-RO"/>
        </w:rPr>
        <w:t xml:space="preserve"> - Protecția datelor cu caracter personal</w:t>
      </w:r>
      <w:r w:rsidRPr="00C9133D">
        <w:rPr>
          <w:rFonts w:ascii="Times New Roman" w:hAnsi="Times New Roman"/>
          <w:b/>
          <w:sz w:val="28"/>
          <w:szCs w:val="28"/>
          <w:lang w:eastAsia="ro-RO"/>
        </w:rPr>
        <w:t xml:space="preserve"> </w:t>
      </w:r>
    </w:p>
    <w:p w14:paraId="5ED6C212" w14:textId="77777777" w:rsidR="00AA2092" w:rsidRPr="00C9133D" w:rsidRDefault="00AA2092" w:rsidP="00AA2092">
      <w:pPr>
        <w:pStyle w:val="Head2-Alin"/>
        <w:numPr>
          <w:ilvl w:val="0"/>
          <w:numId w:val="0"/>
        </w:numPr>
        <w:spacing w:before="0" w:after="0"/>
        <w:ind w:left="426" w:hanging="425"/>
        <w:rPr>
          <w:rFonts w:ascii="Times New Roman" w:hAnsi="Times New Roman"/>
          <w:sz w:val="28"/>
          <w:szCs w:val="28"/>
          <w:lang w:eastAsia="ro-RO"/>
        </w:rPr>
      </w:pPr>
    </w:p>
    <w:p w14:paraId="6FE013F0" w14:textId="7A424278" w:rsidR="00717560" w:rsidRPr="00C9133D" w:rsidRDefault="00AA2092" w:rsidP="00717560">
      <w:pPr>
        <w:pStyle w:val="Head2-Alin"/>
        <w:tabs>
          <w:tab w:val="clear" w:pos="502"/>
        </w:tabs>
        <w:spacing w:before="0" w:after="0"/>
        <w:ind w:left="426" w:hanging="425"/>
        <w:rPr>
          <w:rFonts w:ascii="Times New Roman" w:hAnsi="Times New Roman"/>
          <w:sz w:val="28"/>
          <w:szCs w:val="28"/>
          <w:lang w:eastAsia="ro-RO"/>
        </w:rPr>
      </w:pPr>
      <w:r w:rsidRPr="00C9133D">
        <w:rPr>
          <w:rFonts w:ascii="Times New Roman" w:hAnsi="Times New Roman"/>
          <w:sz w:val="28"/>
          <w:szCs w:val="28"/>
          <w:lang w:eastAsia="ro-RO"/>
        </w:rPr>
        <w:t>(1)</w:t>
      </w:r>
      <w:r w:rsidRPr="00C9133D">
        <w:rPr>
          <w:rFonts w:ascii="Times New Roman" w:hAnsi="Times New Roman"/>
          <w:sz w:val="28"/>
          <w:szCs w:val="28"/>
          <w:lang w:eastAsia="ro-RO"/>
        </w:rPr>
        <w:tab/>
      </w:r>
      <w:r w:rsidR="00717560" w:rsidRPr="00C9133D">
        <w:rPr>
          <w:rFonts w:ascii="Times New Roman" w:hAnsi="Times New Roman"/>
          <w:sz w:val="28"/>
          <w:szCs w:val="28"/>
          <w:lang w:eastAsia="ro-RO"/>
        </w:rPr>
        <w:t xml:space="preserve">Prezentul </w:t>
      </w:r>
      <w:r w:rsidR="00F011B2" w:rsidRPr="00C9133D">
        <w:rPr>
          <w:rFonts w:ascii="Times New Roman" w:hAnsi="Times New Roman"/>
          <w:sz w:val="28"/>
          <w:szCs w:val="28"/>
          <w:lang w:eastAsia="ro-RO"/>
        </w:rPr>
        <w:t>C</w:t>
      </w:r>
      <w:r w:rsidR="00717560" w:rsidRPr="00C9133D">
        <w:rPr>
          <w:rFonts w:ascii="Times New Roman" w:hAnsi="Times New Roman"/>
          <w:sz w:val="28"/>
          <w:szCs w:val="28"/>
          <w:lang w:eastAsia="ro-RO"/>
        </w:rPr>
        <w:t>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650F2EC2" w:rsidR="00AA2092" w:rsidRPr="00C9133D" w:rsidRDefault="00AA2092" w:rsidP="00AA2092">
      <w:pPr>
        <w:pStyle w:val="Head2-Alin"/>
        <w:numPr>
          <w:ilvl w:val="0"/>
          <w:numId w:val="0"/>
        </w:numPr>
        <w:spacing w:before="0" w:after="0"/>
        <w:ind w:left="426" w:hanging="425"/>
        <w:rPr>
          <w:rFonts w:ascii="Times New Roman" w:hAnsi="Times New Roman"/>
          <w:sz w:val="28"/>
          <w:szCs w:val="28"/>
          <w:lang w:eastAsia="ro-RO"/>
        </w:rPr>
      </w:pPr>
      <w:r w:rsidRPr="00C9133D">
        <w:rPr>
          <w:rFonts w:ascii="Times New Roman" w:hAnsi="Times New Roman"/>
          <w:sz w:val="28"/>
          <w:szCs w:val="28"/>
          <w:lang w:eastAsia="ro-RO"/>
        </w:rPr>
        <w:t>(2)</w:t>
      </w:r>
      <w:r w:rsidRPr="00C9133D">
        <w:rPr>
          <w:rFonts w:ascii="Times New Roman" w:hAnsi="Times New Roman"/>
          <w:sz w:val="28"/>
          <w:szCs w:val="28"/>
          <w:lang w:eastAsia="ro-RO"/>
        </w:rPr>
        <w:tab/>
        <w:t>Datele cu caracter personal nu pot fi prelucrate și publicate, pentru informarea publicului, decât cu informarea prealabilă a acestora asupra scopului prelucrării sau publicării și obținerea consimțământului acestora, în condițiile legii.</w:t>
      </w:r>
    </w:p>
    <w:p w14:paraId="3E87E797" w14:textId="77777777" w:rsidR="000C3AF8" w:rsidRPr="00C9133D" w:rsidRDefault="000C3AF8" w:rsidP="00AA2092">
      <w:pPr>
        <w:pStyle w:val="Head2-Alin"/>
        <w:numPr>
          <w:ilvl w:val="0"/>
          <w:numId w:val="0"/>
        </w:numPr>
        <w:spacing w:before="0" w:after="0"/>
        <w:ind w:left="426" w:hanging="425"/>
        <w:rPr>
          <w:rFonts w:ascii="Times New Roman" w:hAnsi="Times New Roman"/>
          <w:sz w:val="28"/>
          <w:szCs w:val="28"/>
          <w:lang w:eastAsia="ro-RO"/>
        </w:rPr>
      </w:pPr>
    </w:p>
    <w:p w14:paraId="6AA15D4F" w14:textId="6D85BBF0" w:rsidR="002D3E88" w:rsidRDefault="002D3E88" w:rsidP="002D3E88">
      <w:pPr>
        <w:jc w:val="both"/>
        <w:rPr>
          <w:b/>
          <w:sz w:val="28"/>
          <w:szCs w:val="28"/>
        </w:rPr>
      </w:pPr>
      <w:r w:rsidRPr="00C9133D">
        <w:rPr>
          <w:b/>
          <w:sz w:val="28"/>
          <w:szCs w:val="28"/>
        </w:rPr>
        <w:t xml:space="preserve">CAPITOLUL IX – </w:t>
      </w:r>
      <w:r w:rsidR="000C3AF8" w:rsidRPr="00C9133D">
        <w:rPr>
          <w:b/>
          <w:sz w:val="28"/>
          <w:szCs w:val="28"/>
        </w:rPr>
        <w:t>DISPOZITII FINALE</w:t>
      </w:r>
      <w:r w:rsidRPr="00C9133D">
        <w:rPr>
          <w:b/>
          <w:sz w:val="28"/>
          <w:szCs w:val="28"/>
        </w:rPr>
        <w:t xml:space="preserve"> </w:t>
      </w:r>
    </w:p>
    <w:p w14:paraId="07497FCA" w14:textId="77777777" w:rsidR="00C9133D" w:rsidRPr="00C9133D" w:rsidRDefault="00C9133D" w:rsidP="002D3E88">
      <w:pPr>
        <w:jc w:val="both"/>
        <w:rPr>
          <w:b/>
          <w:sz w:val="28"/>
          <w:szCs w:val="28"/>
        </w:rPr>
      </w:pPr>
    </w:p>
    <w:p w14:paraId="4B695192" w14:textId="1B17E8A0" w:rsidR="00AA2092" w:rsidRPr="00C9133D" w:rsidRDefault="00AA2092" w:rsidP="00AA2092">
      <w:pPr>
        <w:pStyle w:val="Head2-Alin"/>
        <w:numPr>
          <w:ilvl w:val="0"/>
          <w:numId w:val="0"/>
        </w:numPr>
        <w:spacing w:before="0" w:after="0"/>
        <w:ind w:left="426" w:hanging="425"/>
        <w:rPr>
          <w:rFonts w:ascii="Times New Roman" w:hAnsi="Times New Roman"/>
          <w:b/>
          <w:sz w:val="28"/>
          <w:szCs w:val="28"/>
          <w:lang w:eastAsia="ro-RO"/>
        </w:rPr>
      </w:pPr>
      <w:r w:rsidRPr="00C9133D">
        <w:rPr>
          <w:rFonts w:ascii="Times New Roman" w:hAnsi="Times New Roman"/>
          <w:b/>
          <w:sz w:val="28"/>
          <w:szCs w:val="28"/>
          <w:lang w:eastAsia="ro-RO"/>
        </w:rPr>
        <w:t xml:space="preserve">Articolul </w:t>
      </w:r>
      <w:r w:rsidR="000110AF" w:rsidRPr="00C9133D">
        <w:rPr>
          <w:rFonts w:ascii="Times New Roman" w:hAnsi="Times New Roman"/>
          <w:b/>
          <w:sz w:val="28"/>
          <w:szCs w:val="28"/>
          <w:lang w:eastAsia="ro-RO"/>
        </w:rPr>
        <w:t>2</w:t>
      </w:r>
      <w:r w:rsidR="008153A5" w:rsidRPr="00C9133D">
        <w:rPr>
          <w:rFonts w:ascii="Times New Roman" w:hAnsi="Times New Roman"/>
          <w:b/>
          <w:sz w:val="28"/>
          <w:szCs w:val="28"/>
          <w:lang w:eastAsia="ro-RO"/>
        </w:rPr>
        <w:t>1</w:t>
      </w:r>
      <w:r w:rsidRPr="00C9133D">
        <w:rPr>
          <w:rFonts w:ascii="Times New Roman" w:hAnsi="Times New Roman"/>
          <w:b/>
          <w:sz w:val="28"/>
          <w:szCs w:val="28"/>
          <w:lang w:eastAsia="ro-RO"/>
        </w:rPr>
        <w:t xml:space="preserve"> - Publicarea datelor</w:t>
      </w:r>
    </w:p>
    <w:p w14:paraId="226B2F5F" w14:textId="77777777" w:rsidR="00AA2092" w:rsidRPr="00C9133D" w:rsidRDefault="00AA2092" w:rsidP="00AA2092">
      <w:pPr>
        <w:pStyle w:val="Head2-Alin"/>
        <w:numPr>
          <w:ilvl w:val="0"/>
          <w:numId w:val="0"/>
        </w:numPr>
        <w:spacing w:before="0" w:after="0"/>
        <w:ind w:left="426" w:hanging="425"/>
        <w:rPr>
          <w:rFonts w:ascii="Times New Roman" w:hAnsi="Times New Roman"/>
          <w:sz w:val="28"/>
          <w:szCs w:val="28"/>
          <w:lang w:eastAsia="ro-RO"/>
        </w:rPr>
      </w:pPr>
    </w:p>
    <w:p w14:paraId="0505277B" w14:textId="26E26524" w:rsidR="009A3114" w:rsidRPr="00C9133D" w:rsidRDefault="009A3114" w:rsidP="007D75F3">
      <w:pPr>
        <w:numPr>
          <w:ilvl w:val="0"/>
          <w:numId w:val="16"/>
        </w:numPr>
        <w:spacing w:after="170" w:line="224" w:lineRule="auto"/>
        <w:ind w:left="450" w:right="21" w:hanging="450"/>
        <w:jc w:val="both"/>
        <w:rPr>
          <w:sz w:val="28"/>
          <w:szCs w:val="28"/>
        </w:rPr>
      </w:pPr>
      <w:r w:rsidRPr="00C9133D">
        <w:rPr>
          <w:sz w:val="28"/>
          <w:szCs w:val="28"/>
        </w:rPr>
        <w:t xml:space="preserve">Părțile se obligă ca, pe întreaga perioadă de implementare a prezentului </w:t>
      </w:r>
      <w:r w:rsidR="00A23922" w:rsidRPr="00C9133D">
        <w:rPr>
          <w:sz w:val="28"/>
          <w:szCs w:val="28"/>
        </w:rPr>
        <w:t>C</w:t>
      </w:r>
      <w:r w:rsidRPr="00C9133D">
        <w:rPr>
          <w:sz w:val="28"/>
          <w:szCs w:val="28"/>
        </w:rPr>
        <w:t xml:space="preserve">ontract să asigure vizibilitatea </w:t>
      </w:r>
      <w:r w:rsidR="00D24BFB" w:rsidRPr="00C9133D">
        <w:rPr>
          <w:sz w:val="28"/>
          <w:szCs w:val="28"/>
        </w:rPr>
        <w:t xml:space="preserve">rezultatelor Proiectului conform Manualului de Identitate Vizuală (MIV), prin publicarea pe pagina web a informațiilor referitoare la implementarea </w:t>
      </w:r>
      <w:r w:rsidR="001D7474" w:rsidRPr="00C9133D">
        <w:rPr>
          <w:sz w:val="28"/>
          <w:szCs w:val="28"/>
        </w:rPr>
        <w:t>P</w:t>
      </w:r>
      <w:r w:rsidR="00D24BFB" w:rsidRPr="00C9133D">
        <w:rPr>
          <w:sz w:val="28"/>
          <w:szCs w:val="28"/>
        </w:rPr>
        <w:t>roiectului.</w:t>
      </w:r>
      <w:r w:rsidR="00D24BFB" w:rsidRPr="00C9133D" w:rsidDel="00D24BFB">
        <w:rPr>
          <w:sz w:val="28"/>
          <w:szCs w:val="28"/>
        </w:rPr>
        <w:t xml:space="preserve"> </w:t>
      </w:r>
    </w:p>
    <w:p w14:paraId="65B4DBCE" w14:textId="41450766" w:rsidR="00CB4FBA" w:rsidRPr="00C9133D" w:rsidRDefault="00CB4FBA" w:rsidP="007D75F3">
      <w:pPr>
        <w:pStyle w:val="ListParagraph"/>
        <w:numPr>
          <w:ilvl w:val="0"/>
          <w:numId w:val="16"/>
        </w:numPr>
        <w:autoSpaceDE w:val="0"/>
        <w:autoSpaceDN w:val="0"/>
        <w:adjustRightInd w:val="0"/>
        <w:ind w:left="450" w:hanging="450"/>
        <w:jc w:val="both"/>
        <w:rPr>
          <w:bCs/>
          <w:iCs/>
          <w:sz w:val="28"/>
          <w:szCs w:val="28"/>
          <w:lang w:eastAsia="x-none"/>
        </w:rPr>
      </w:pPr>
      <w:r w:rsidRPr="00C9133D">
        <w:rPr>
          <w:bCs/>
          <w:iCs/>
          <w:sz w:val="28"/>
          <w:szCs w:val="28"/>
          <w:lang w:eastAsia="x-none"/>
        </w:rPr>
        <w:t xml:space="preserve">În termen de 60 de zile calendaristice de la data intrării în vigoare a Contractului, Beneficiarul va transmite Ministerului Energiei pentru analiză și aprobare un Plan de Comunicare aferent </w:t>
      </w:r>
      <w:r w:rsidR="001D7474" w:rsidRPr="00C9133D">
        <w:rPr>
          <w:bCs/>
          <w:iCs/>
          <w:sz w:val="28"/>
          <w:szCs w:val="28"/>
          <w:lang w:eastAsia="x-none"/>
        </w:rPr>
        <w:t>P</w:t>
      </w:r>
      <w:r w:rsidRPr="00C9133D">
        <w:rPr>
          <w:bCs/>
          <w:iCs/>
          <w:sz w:val="28"/>
          <w:szCs w:val="28"/>
          <w:lang w:eastAsia="x-none"/>
        </w:rPr>
        <w:t>roiectului.</w:t>
      </w:r>
    </w:p>
    <w:p w14:paraId="66615469" w14:textId="3AF9E184" w:rsidR="00CB4FBA" w:rsidRPr="00C9133D" w:rsidRDefault="00CB4FBA" w:rsidP="007D75F3">
      <w:pPr>
        <w:pStyle w:val="ListParagraph"/>
        <w:numPr>
          <w:ilvl w:val="0"/>
          <w:numId w:val="16"/>
        </w:numPr>
        <w:autoSpaceDE w:val="0"/>
        <w:autoSpaceDN w:val="0"/>
        <w:adjustRightInd w:val="0"/>
        <w:ind w:left="450" w:hanging="450"/>
        <w:jc w:val="both"/>
        <w:rPr>
          <w:bCs/>
          <w:iCs/>
          <w:sz w:val="28"/>
          <w:szCs w:val="28"/>
          <w:lang w:eastAsia="x-none"/>
        </w:rPr>
      </w:pPr>
      <w:r w:rsidRPr="00C9133D">
        <w:rPr>
          <w:bCs/>
          <w:iCs/>
          <w:sz w:val="28"/>
          <w:szCs w:val="28"/>
          <w:lang w:eastAsia="x-none"/>
        </w:rPr>
        <w:t xml:space="preserve">Beneficiarul este obligat să realizeze măsurile de informare şi publicitate în conformitate cu obligaţiile asumate prin Anexa nr. </w:t>
      </w:r>
      <w:r w:rsidR="00771A79" w:rsidRPr="00C9133D">
        <w:rPr>
          <w:bCs/>
          <w:iCs/>
          <w:sz w:val="28"/>
          <w:szCs w:val="28"/>
          <w:lang w:eastAsia="x-none"/>
        </w:rPr>
        <w:t>1</w:t>
      </w:r>
      <w:r w:rsidRPr="00C9133D">
        <w:rPr>
          <w:bCs/>
          <w:iCs/>
          <w:sz w:val="28"/>
          <w:szCs w:val="28"/>
          <w:lang w:eastAsia="x-none"/>
        </w:rPr>
        <w:t xml:space="preserve"> – </w:t>
      </w:r>
      <w:r w:rsidR="00F83296" w:rsidRPr="00C9133D">
        <w:rPr>
          <w:bCs/>
          <w:iCs/>
          <w:sz w:val="28"/>
          <w:szCs w:val="28"/>
          <w:lang w:eastAsia="x-none"/>
        </w:rPr>
        <w:t>Oferta de finanțare</w:t>
      </w:r>
      <w:r w:rsidRPr="00C9133D">
        <w:rPr>
          <w:bCs/>
          <w:iCs/>
          <w:sz w:val="28"/>
          <w:szCs w:val="28"/>
          <w:lang w:eastAsia="x-none"/>
        </w:rPr>
        <w:t>, inclusiv cele incluse în Planul de Comunicare.</w:t>
      </w:r>
    </w:p>
    <w:p w14:paraId="3EF03389" w14:textId="096CFF13" w:rsidR="00CB4FBA" w:rsidRPr="00C9133D" w:rsidRDefault="00CB4FBA" w:rsidP="007D75F3">
      <w:pPr>
        <w:pStyle w:val="ListParagraph"/>
        <w:numPr>
          <w:ilvl w:val="0"/>
          <w:numId w:val="16"/>
        </w:numPr>
        <w:autoSpaceDE w:val="0"/>
        <w:autoSpaceDN w:val="0"/>
        <w:adjustRightInd w:val="0"/>
        <w:ind w:left="450" w:hanging="450"/>
        <w:jc w:val="both"/>
        <w:rPr>
          <w:bCs/>
          <w:iCs/>
          <w:sz w:val="28"/>
          <w:szCs w:val="28"/>
          <w:lang w:eastAsia="x-none"/>
        </w:rPr>
      </w:pPr>
      <w:r w:rsidRPr="00C9133D">
        <w:rPr>
          <w:bCs/>
          <w:iCs/>
          <w:sz w:val="28"/>
          <w:szCs w:val="28"/>
          <w:lang w:eastAsia="x-none"/>
        </w:rPr>
        <w:t xml:space="preserve">Beneficiarul îşi exprimă acordul cu privire la prelucrarea, stocarea şi arhivarea datelor obținute pe parcursul desfăşurării Contractului de către Ministerul Energiei, în vederea utilizării, pe toată durata, precum şi după încetarea acestuia, în scopul </w:t>
      </w:r>
      <w:r w:rsidRPr="00C9133D">
        <w:rPr>
          <w:bCs/>
          <w:iCs/>
          <w:sz w:val="28"/>
          <w:szCs w:val="28"/>
          <w:lang w:eastAsia="x-none"/>
        </w:rPr>
        <w:lastRenderedPageBreak/>
        <w:t>verificării modului de implementare şi/sau a respectării clauzelor contractuale şi a legislației naționale şi europene.</w:t>
      </w:r>
    </w:p>
    <w:p w14:paraId="31C8569A" w14:textId="6E310EA9" w:rsidR="00AA2092" w:rsidRPr="00C9133D" w:rsidRDefault="00AA2092" w:rsidP="007D75F3">
      <w:pPr>
        <w:pStyle w:val="Head2-Alin"/>
        <w:numPr>
          <w:ilvl w:val="0"/>
          <w:numId w:val="16"/>
        </w:numPr>
        <w:tabs>
          <w:tab w:val="clear" w:pos="2880"/>
        </w:tabs>
        <w:spacing w:before="0" w:after="0"/>
        <w:ind w:left="450" w:hanging="450"/>
        <w:rPr>
          <w:rFonts w:ascii="Times New Roman" w:hAnsi="Times New Roman"/>
          <w:sz w:val="28"/>
          <w:szCs w:val="28"/>
          <w:lang w:eastAsia="ro-RO"/>
        </w:rPr>
      </w:pPr>
      <w:r w:rsidRPr="00C9133D">
        <w:rPr>
          <w:rFonts w:ascii="Times New Roman" w:hAnsi="Times New Roman"/>
          <w:sz w:val="28"/>
          <w:szCs w:val="28"/>
          <w:lang w:eastAsia="ro-RO"/>
        </w:rPr>
        <w:t>Beneficiarul este de acord ca documentele și informațiile menționate la art</w:t>
      </w:r>
      <w:r w:rsidR="0084065B" w:rsidRPr="00C9133D">
        <w:rPr>
          <w:rFonts w:ascii="Times New Roman" w:hAnsi="Times New Roman"/>
          <w:sz w:val="28"/>
          <w:szCs w:val="28"/>
          <w:lang w:eastAsia="ro-RO"/>
        </w:rPr>
        <w:t xml:space="preserve">. </w:t>
      </w:r>
      <w:r w:rsidRPr="00C9133D">
        <w:rPr>
          <w:rFonts w:ascii="Times New Roman" w:hAnsi="Times New Roman"/>
          <w:sz w:val="28"/>
          <w:szCs w:val="28"/>
          <w:lang w:eastAsia="ro-RO"/>
        </w:rPr>
        <w:t>1</w:t>
      </w:r>
      <w:r w:rsidR="00582115" w:rsidRPr="00C9133D">
        <w:rPr>
          <w:rFonts w:ascii="Times New Roman" w:hAnsi="Times New Roman"/>
          <w:sz w:val="28"/>
          <w:szCs w:val="28"/>
          <w:lang w:eastAsia="ro-RO"/>
        </w:rPr>
        <w:t>8</w:t>
      </w:r>
      <w:r w:rsidRPr="00C9133D">
        <w:rPr>
          <w:rFonts w:ascii="Times New Roman" w:hAnsi="Times New Roman"/>
          <w:sz w:val="28"/>
          <w:szCs w:val="28"/>
          <w:lang w:eastAsia="ro-RO"/>
        </w:rPr>
        <w:t xml:space="preserve"> alin. 2 să fie publicate de către </w:t>
      </w:r>
      <w:r w:rsidR="0075387F" w:rsidRPr="00C9133D">
        <w:rPr>
          <w:rFonts w:ascii="Times New Roman" w:hAnsi="Times New Roman"/>
          <w:sz w:val="28"/>
          <w:szCs w:val="28"/>
          <w:lang w:eastAsia="ro-RO"/>
        </w:rPr>
        <w:t>Min</w:t>
      </w:r>
      <w:r w:rsidR="006D31B2" w:rsidRPr="00C9133D">
        <w:rPr>
          <w:rFonts w:ascii="Times New Roman" w:hAnsi="Times New Roman"/>
          <w:sz w:val="28"/>
          <w:szCs w:val="28"/>
          <w:lang w:eastAsia="ro-RO"/>
        </w:rPr>
        <w:t>i</w:t>
      </w:r>
      <w:r w:rsidR="0075387F" w:rsidRPr="00C9133D">
        <w:rPr>
          <w:rFonts w:ascii="Times New Roman" w:hAnsi="Times New Roman"/>
          <w:sz w:val="28"/>
          <w:szCs w:val="28"/>
          <w:lang w:eastAsia="ro-RO"/>
        </w:rPr>
        <w:t>sterul Energiei</w:t>
      </w:r>
      <w:r w:rsidRPr="00C9133D">
        <w:rPr>
          <w:rFonts w:ascii="Times New Roman" w:hAnsi="Times New Roman"/>
          <w:sz w:val="28"/>
          <w:szCs w:val="28"/>
          <w:lang w:eastAsia="ro-RO"/>
        </w:rPr>
        <w:t xml:space="preserve">, cu respectarea art. </w:t>
      </w:r>
      <w:r w:rsidR="007A23D7" w:rsidRPr="00C9133D">
        <w:rPr>
          <w:rFonts w:ascii="Times New Roman" w:hAnsi="Times New Roman"/>
          <w:sz w:val="28"/>
          <w:szCs w:val="28"/>
          <w:lang w:eastAsia="ro-RO"/>
        </w:rPr>
        <w:t>2</w:t>
      </w:r>
      <w:r w:rsidR="00582115" w:rsidRPr="00C9133D">
        <w:rPr>
          <w:rFonts w:ascii="Times New Roman" w:hAnsi="Times New Roman"/>
          <w:sz w:val="28"/>
          <w:szCs w:val="28"/>
          <w:lang w:eastAsia="ro-RO"/>
        </w:rPr>
        <w:t>0</w:t>
      </w:r>
      <w:r w:rsidRPr="00C9133D">
        <w:rPr>
          <w:rFonts w:ascii="Times New Roman" w:hAnsi="Times New Roman"/>
          <w:sz w:val="28"/>
          <w:szCs w:val="28"/>
          <w:lang w:eastAsia="ro-RO"/>
        </w:rPr>
        <w:t xml:space="preserve"> alin. 2.</w:t>
      </w:r>
    </w:p>
    <w:p w14:paraId="6DAF1F45" w14:textId="77777777" w:rsidR="00AA2092" w:rsidRPr="00C9133D" w:rsidRDefault="00AA2092" w:rsidP="00AA2092">
      <w:pPr>
        <w:pStyle w:val="Heading2"/>
        <w:rPr>
          <w:sz w:val="28"/>
          <w:szCs w:val="28"/>
          <w:lang w:val="ro-RO"/>
        </w:rPr>
      </w:pPr>
    </w:p>
    <w:p w14:paraId="6FB93F06" w14:textId="6E45DA33" w:rsidR="00AA2092" w:rsidRDefault="00AA2092" w:rsidP="00AA2092">
      <w:pPr>
        <w:pStyle w:val="Heading2"/>
        <w:rPr>
          <w:sz w:val="28"/>
          <w:szCs w:val="28"/>
          <w:lang w:val="ro-RO"/>
        </w:rPr>
      </w:pPr>
      <w:bookmarkStart w:id="92" w:name="_Toc424285815"/>
      <w:r w:rsidRPr="00C9133D">
        <w:rPr>
          <w:sz w:val="28"/>
          <w:szCs w:val="28"/>
          <w:lang w:val="ro-RO"/>
        </w:rPr>
        <w:t>Articolul 2</w:t>
      </w:r>
      <w:r w:rsidR="008153A5" w:rsidRPr="00C9133D">
        <w:rPr>
          <w:sz w:val="28"/>
          <w:szCs w:val="28"/>
          <w:lang w:val="ro-RO"/>
        </w:rPr>
        <w:t>2</w:t>
      </w:r>
      <w:r w:rsidRPr="00C9133D">
        <w:rPr>
          <w:sz w:val="28"/>
          <w:szCs w:val="28"/>
          <w:lang w:val="ro-RO"/>
        </w:rPr>
        <w:t xml:space="preserve"> – Corespondența </w:t>
      </w:r>
      <w:bookmarkEnd w:id="92"/>
    </w:p>
    <w:p w14:paraId="04D52F09" w14:textId="77777777" w:rsidR="00C9133D" w:rsidRPr="00C9133D" w:rsidRDefault="00C9133D" w:rsidP="00C9133D">
      <w:pPr>
        <w:rPr>
          <w:lang w:eastAsia="x-none"/>
        </w:rPr>
      </w:pPr>
    </w:p>
    <w:p w14:paraId="77F1B802" w14:textId="7CF99052" w:rsidR="00AA2092" w:rsidRPr="00C9133D" w:rsidRDefault="00AA2092" w:rsidP="00AA2092">
      <w:pPr>
        <w:numPr>
          <w:ilvl w:val="0"/>
          <w:numId w:val="1"/>
        </w:numPr>
        <w:autoSpaceDE w:val="0"/>
        <w:autoSpaceDN w:val="0"/>
        <w:adjustRightInd w:val="0"/>
        <w:ind w:left="426" w:hanging="426"/>
        <w:jc w:val="both"/>
        <w:rPr>
          <w:sz w:val="28"/>
          <w:szCs w:val="28"/>
        </w:rPr>
      </w:pPr>
      <w:bookmarkStart w:id="93" w:name="_Hlk106897669"/>
      <w:r w:rsidRPr="00C9133D">
        <w:rPr>
          <w:sz w:val="28"/>
          <w:szCs w:val="28"/>
        </w:rPr>
        <w:t xml:space="preserve">Întreaga corespondenţă legată de prezentul Contract se va face prin </w:t>
      </w:r>
      <w:r w:rsidR="00EE1866" w:rsidRPr="00C9133D">
        <w:rPr>
          <w:sz w:val="28"/>
          <w:szCs w:val="28"/>
        </w:rPr>
        <w:t>sistemul informatic</w:t>
      </w:r>
      <w:r w:rsidR="00330F0F" w:rsidRPr="00C9133D">
        <w:rPr>
          <w:sz w:val="28"/>
          <w:szCs w:val="28"/>
        </w:rPr>
        <w:t xml:space="preserve"> dedicat sau </w:t>
      </w:r>
      <w:r w:rsidR="001E1683" w:rsidRPr="00C9133D">
        <w:rPr>
          <w:sz w:val="28"/>
          <w:szCs w:val="28"/>
        </w:rPr>
        <w:t>î</w:t>
      </w:r>
      <w:r w:rsidR="00330F0F" w:rsidRPr="00C9133D">
        <w:rPr>
          <w:sz w:val="28"/>
          <w:szCs w:val="28"/>
        </w:rPr>
        <w:t>n format letric, dupa caz, situatie</w:t>
      </w:r>
      <w:r w:rsidR="00AE1907" w:rsidRPr="00C9133D">
        <w:rPr>
          <w:sz w:val="28"/>
          <w:szCs w:val="28"/>
        </w:rPr>
        <w:t xml:space="preserve"> în care părțile vor prezenta informațiile,</w:t>
      </w:r>
      <w:r w:rsidRPr="00C9133D">
        <w:rPr>
          <w:sz w:val="28"/>
          <w:szCs w:val="28"/>
        </w:rPr>
        <w:t xml:space="preserve"> la următoarele adrese:</w:t>
      </w:r>
    </w:p>
    <w:p w14:paraId="0E50DA49" w14:textId="61DE95B7" w:rsidR="00A674C7" w:rsidRPr="00C9133D" w:rsidRDefault="00A674C7" w:rsidP="00A674C7">
      <w:pPr>
        <w:autoSpaceDE w:val="0"/>
        <w:autoSpaceDN w:val="0"/>
        <w:adjustRightInd w:val="0"/>
        <w:ind w:left="720"/>
        <w:jc w:val="both"/>
        <w:rPr>
          <w:sz w:val="28"/>
          <w:szCs w:val="28"/>
        </w:rPr>
      </w:pPr>
      <w:r w:rsidRPr="00C9133D">
        <w:rPr>
          <w:sz w:val="28"/>
          <w:szCs w:val="28"/>
        </w:rPr>
        <w:t xml:space="preserve">Pentru Beneficiar: </w:t>
      </w:r>
      <w:ins w:id="94" w:author="Georgia.Pariza" w:date="2023-07-19T10:38:00Z">
        <w:r w:rsidR="00A62F08" w:rsidRPr="00C9133D">
          <w:rPr>
            <w:sz w:val="28"/>
            <w:szCs w:val="28"/>
          </w:rPr>
          <w:t>....................</w:t>
        </w:r>
      </w:ins>
      <w:r w:rsidR="005E0030" w:rsidRPr="00C9133D">
        <w:rPr>
          <w:sz w:val="28"/>
          <w:szCs w:val="28"/>
        </w:rPr>
        <w:t>.</w:t>
      </w:r>
    </w:p>
    <w:p w14:paraId="31938030" w14:textId="175B5674" w:rsidR="001B25B9" w:rsidRPr="00C9133D" w:rsidRDefault="00A674C7" w:rsidP="00A674C7">
      <w:pPr>
        <w:autoSpaceDE w:val="0"/>
        <w:autoSpaceDN w:val="0"/>
        <w:adjustRightInd w:val="0"/>
        <w:ind w:left="720"/>
        <w:jc w:val="both"/>
        <w:rPr>
          <w:sz w:val="28"/>
          <w:szCs w:val="28"/>
        </w:rPr>
      </w:pPr>
      <w:r w:rsidRPr="00C9133D">
        <w:rPr>
          <w:sz w:val="28"/>
          <w:szCs w:val="28"/>
        </w:rPr>
        <w:t xml:space="preserve">Persoana responsabilă: </w:t>
      </w:r>
      <w:ins w:id="95" w:author="Georgia.Pariza" w:date="2023-07-19T10:38:00Z">
        <w:r w:rsidR="00A62F08" w:rsidRPr="00C9133D">
          <w:rPr>
            <w:sz w:val="28"/>
            <w:szCs w:val="28"/>
          </w:rPr>
          <w:t>.........................</w:t>
        </w:r>
      </w:ins>
      <w:r w:rsidR="001B25B9" w:rsidRPr="00C9133D">
        <w:rPr>
          <w:sz w:val="28"/>
          <w:szCs w:val="28"/>
        </w:rPr>
        <w:t>, administrator</w:t>
      </w:r>
    </w:p>
    <w:p w14:paraId="587127F4" w14:textId="1F378FC7" w:rsidR="00AA2092" w:rsidRPr="00C9133D" w:rsidRDefault="00AA2092" w:rsidP="00A674C7">
      <w:pPr>
        <w:autoSpaceDE w:val="0"/>
        <w:autoSpaceDN w:val="0"/>
        <w:adjustRightInd w:val="0"/>
        <w:ind w:left="720"/>
        <w:jc w:val="both"/>
        <w:rPr>
          <w:sz w:val="28"/>
          <w:szCs w:val="28"/>
        </w:rPr>
      </w:pPr>
      <w:r w:rsidRPr="00C9133D">
        <w:rPr>
          <w:sz w:val="28"/>
          <w:szCs w:val="28"/>
        </w:rPr>
        <w:t xml:space="preserve">Pentru </w:t>
      </w:r>
      <w:r w:rsidR="00AE1907" w:rsidRPr="00C9133D">
        <w:rPr>
          <w:sz w:val="28"/>
          <w:szCs w:val="28"/>
        </w:rPr>
        <w:t>Ministerul Energiei</w:t>
      </w:r>
      <w:r w:rsidRPr="00C9133D">
        <w:rPr>
          <w:sz w:val="28"/>
          <w:szCs w:val="28"/>
        </w:rPr>
        <w:t>:</w:t>
      </w:r>
      <w:r w:rsidR="00B60E72" w:rsidRPr="00C9133D">
        <w:rPr>
          <w:sz w:val="28"/>
          <w:szCs w:val="28"/>
        </w:rPr>
        <w:t xml:space="preserve"> municipiul Bucureşti, strada Academiei nr. 39-41, sectorul 1, România.</w:t>
      </w:r>
    </w:p>
    <w:p w14:paraId="0816ABD0" w14:textId="38F0C2E2" w:rsidR="00AA2092" w:rsidRPr="00C9133D" w:rsidRDefault="00D77E0B" w:rsidP="00AA2092">
      <w:pPr>
        <w:autoSpaceDE w:val="0"/>
        <w:autoSpaceDN w:val="0"/>
        <w:adjustRightInd w:val="0"/>
        <w:ind w:left="2880" w:hanging="2172"/>
        <w:jc w:val="both"/>
        <w:rPr>
          <w:sz w:val="28"/>
          <w:szCs w:val="28"/>
        </w:rPr>
      </w:pPr>
      <w:r w:rsidRPr="00C9133D">
        <w:rPr>
          <w:sz w:val="28"/>
          <w:szCs w:val="28"/>
        </w:rPr>
        <w:t xml:space="preserve">Persoana responsabilă: </w:t>
      </w:r>
      <w:ins w:id="96" w:author="Georgia.Pariza" w:date="2023-07-19T10:38:00Z">
        <w:r w:rsidR="00A62F08" w:rsidRPr="00C9133D">
          <w:rPr>
            <w:sz w:val="28"/>
            <w:szCs w:val="28"/>
          </w:rPr>
          <w:t>.....................</w:t>
        </w:r>
      </w:ins>
      <w:r w:rsidRPr="00C9133D">
        <w:rPr>
          <w:sz w:val="28"/>
          <w:szCs w:val="28"/>
        </w:rPr>
        <w:t>.</w:t>
      </w:r>
      <w:r w:rsidR="00AA2092" w:rsidRPr="00C9133D">
        <w:rPr>
          <w:sz w:val="28"/>
          <w:szCs w:val="28"/>
        </w:rPr>
        <w:tab/>
      </w:r>
    </w:p>
    <w:p w14:paraId="67027CA2" w14:textId="759CD0A6" w:rsidR="00D77E0B" w:rsidRPr="00C9133D" w:rsidRDefault="00D77E0B" w:rsidP="00D77E0B">
      <w:pPr>
        <w:numPr>
          <w:ilvl w:val="0"/>
          <w:numId w:val="1"/>
        </w:numPr>
        <w:autoSpaceDE w:val="0"/>
        <w:autoSpaceDN w:val="0"/>
        <w:adjustRightInd w:val="0"/>
        <w:ind w:left="426" w:hanging="426"/>
        <w:jc w:val="both"/>
        <w:rPr>
          <w:sz w:val="28"/>
          <w:szCs w:val="28"/>
        </w:rPr>
      </w:pPr>
      <w:r w:rsidRPr="00C9133D">
        <w:rPr>
          <w:sz w:val="28"/>
          <w:szCs w:val="28"/>
        </w:rPr>
        <w:t xml:space="preserve">Orice notificare între părți produce efecte juridice de la momentul </w:t>
      </w:r>
      <w:r w:rsidR="0011742B" w:rsidRPr="00C9133D">
        <w:rPr>
          <w:sz w:val="28"/>
          <w:szCs w:val="28"/>
        </w:rPr>
        <w:t xml:space="preserve">generării </w:t>
      </w:r>
      <w:r w:rsidRPr="00C9133D">
        <w:rPr>
          <w:sz w:val="28"/>
          <w:szCs w:val="28"/>
        </w:rPr>
        <w:t xml:space="preserve">confirmării </w:t>
      </w:r>
      <w:r w:rsidR="0011742B" w:rsidRPr="00C9133D">
        <w:rPr>
          <w:sz w:val="28"/>
          <w:szCs w:val="28"/>
        </w:rPr>
        <w:t xml:space="preserve">de </w:t>
      </w:r>
      <w:r w:rsidRPr="00C9133D">
        <w:rPr>
          <w:sz w:val="28"/>
          <w:szCs w:val="28"/>
        </w:rPr>
        <w:t>primir</w:t>
      </w:r>
      <w:r w:rsidR="0011742B" w:rsidRPr="00C9133D">
        <w:rPr>
          <w:sz w:val="28"/>
          <w:szCs w:val="28"/>
        </w:rPr>
        <w:t>e.</w:t>
      </w:r>
      <w:r w:rsidRPr="00C9133D">
        <w:rPr>
          <w:sz w:val="28"/>
          <w:szCs w:val="28"/>
        </w:rPr>
        <w:t xml:space="preserve"> </w:t>
      </w:r>
    </w:p>
    <w:p w14:paraId="68C9FAD0" w14:textId="20AD4E31" w:rsidR="00AA2092" w:rsidRPr="00C9133D" w:rsidRDefault="00F0442C" w:rsidP="00AA2092">
      <w:pPr>
        <w:numPr>
          <w:ilvl w:val="0"/>
          <w:numId w:val="1"/>
        </w:numPr>
        <w:autoSpaceDE w:val="0"/>
        <w:autoSpaceDN w:val="0"/>
        <w:adjustRightInd w:val="0"/>
        <w:ind w:left="426" w:hanging="426"/>
        <w:jc w:val="both"/>
        <w:rPr>
          <w:sz w:val="28"/>
          <w:szCs w:val="28"/>
        </w:rPr>
      </w:pPr>
      <w:r w:rsidRPr="00C9133D">
        <w:rPr>
          <w:sz w:val="28"/>
          <w:szCs w:val="28"/>
        </w:rPr>
        <w:t>Ministerul Energiei</w:t>
      </w:r>
      <w:r w:rsidR="00AA2092" w:rsidRPr="00C9133D">
        <w:rPr>
          <w:sz w:val="28"/>
          <w:szCs w:val="28"/>
        </w:rPr>
        <w:t xml:space="preserve"> poate comunica precizări referitoare la modele și formate de formulare pentru aplicarea prevederilor prezentului Contract.</w:t>
      </w:r>
    </w:p>
    <w:p w14:paraId="03776F07" w14:textId="77777777" w:rsidR="004352B8" w:rsidRPr="00C9133D" w:rsidRDefault="004352B8" w:rsidP="00807181">
      <w:pPr>
        <w:autoSpaceDE w:val="0"/>
        <w:autoSpaceDN w:val="0"/>
        <w:adjustRightInd w:val="0"/>
        <w:jc w:val="both"/>
        <w:rPr>
          <w:sz w:val="28"/>
          <w:szCs w:val="28"/>
        </w:rPr>
      </w:pPr>
    </w:p>
    <w:p w14:paraId="729C9B6D" w14:textId="536180BE" w:rsidR="00AA2092" w:rsidRDefault="00AA2092" w:rsidP="00AA2092">
      <w:pPr>
        <w:pStyle w:val="Heading2"/>
        <w:rPr>
          <w:sz w:val="28"/>
          <w:szCs w:val="28"/>
          <w:lang w:val="ro-RO"/>
        </w:rPr>
      </w:pPr>
      <w:bookmarkStart w:id="97" w:name="_Toc171401878"/>
      <w:bookmarkStart w:id="98" w:name="_Toc171521644"/>
      <w:bookmarkStart w:id="99" w:name="_Toc171523120"/>
      <w:bookmarkStart w:id="100" w:name="_Toc424285816"/>
      <w:bookmarkEnd w:id="93"/>
      <w:r w:rsidRPr="00C9133D">
        <w:rPr>
          <w:sz w:val="28"/>
          <w:szCs w:val="28"/>
          <w:lang w:val="ro-RO"/>
        </w:rPr>
        <w:t>Articolul 2</w:t>
      </w:r>
      <w:r w:rsidR="008153A5" w:rsidRPr="00C9133D">
        <w:rPr>
          <w:sz w:val="28"/>
          <w:szCs w:val="28"/>
          <w:lang w:val="ro-RO"/>
        </w:rPr>
        <w:t>3</w:t>
      </w:r>
      <w:r w:rsidRPr="00C9133D">
        <w:rPr>
          <w:sz w:val="28"/>
          <w:szCs w:val="28"/>
          <w:lang w:val="ro-RO"/>
        </w:rPr>
        <w:t xml:space="preserve"> - Legea aplicabilă şi limba </w:t>
      </w:r>
      <w:bookmarkEnd w:id="97"/>
      <w:bookmarkEnd w:id="98"/>
      <w:bookmarkEnd w:id="99"/>
      <w:bookmarkEnd w:id="100"/>
      <w:r w:rsidRPr="00C9133D">
        <w:rPr>
          <w:sz w:val="28"/>
          <w:szCs w:val="28"/>
          <w:lang w:val="ro-RO"/>
        </w:rPr>
        <w:t>utilizată</w:t>
      </w:r>
    </w:p>
    <w:p w14:paraId="33F56800" w14:textId="77777777" w:rsidR="00C9133D" w:rsidRPr="00C9133D" w:rsidRDefault="00C9133D" w:rsidP="00C9133D">
      <w:pPr>
        <w:rPr>
          <w:lang w:eastAsia="x-none"/>
        </w:rPr>
      </w:pPr>
    </w:p>
    <w:p w14:paraId="0BAE8E13" w14:textId="77777777" w:rsidR="00AA2092" w:rsidRPr="00C9133D" w:rsidRDefault="00AA2092" w:rsidP="00460632">
      <w:pPr>
        <w:numPr>
          <w:ilvl w:val="0"/>
          <w:numId w:val="2"/>
        </w:numPr>
        <w:autoSpaceDE w:val="0"/>
        <w:autoSpaceDN w:val="0"/>
        <w:adjustRightInd w:val="0"/>
        <w:ind w:left="426" w:hanging="426"/>
        <w:jc w:val="both"/>
        <w:rPr>
          <w:sz w:val="28"/>
          <w:szCs w:val="28"/>
        </w:rPr>
      </w:pPr>
      <w:r w:rsidRPr="00C9133D">
        <w:rPr>
          <w:sz w:val="28"/>
          <w:szCs w:val="28"/>
        </w:rPr>
        <w:t>Legea care guvernează acest Contract şi în conformitate cu care este interpretat este legea română.</w:t>
      </w:r>
    </w:p>
    <w:p w14:paraId="428D1F3B" w14:textId="77777777" w:rsidR="00AA2092" w:rsidRPr="00C9133D" w:rsidRDefault="00AA2092" w:rsidP="00460632">
      <w:pPr>
        <w:numPr>
          <w:ilvl w:val="0"/>
          <w:numId w:val="2"/>
        </w:numPr>
        <w:autoSpaceDE w:val="0"/>
        <w:autoSpaceDN w:val="0"/>
        <w:adjustRightInd w:val="0"/>
        <w:ind w:left="426" w:hanging="426"/>
        <w:jc w:val="both"/>
        <w:rPr>
          <w:sz w:val="28"/>
          <w:szCs w:val="28"/>
        </w:rPr>
      </w:pPr>
      <w:r w:rsidRPr="00C9133D">
        <w:rPr>
          <w:sz w:val="28"/>
          <w:szCs w:val="28"/>
        </w:rPr>
        <w:t xml:space="preserve">Limba </w:t>
      </w:r>
      <w:r w:rsidR="00F35A09" w:rsidRPr="00C9133D">
        <w:rPr>
          <w:sz w:val="28"/>
          <w:szCs w:val="28"/>
        </w:rPr>
        <w:t>prezentului</w:t>
      </w:r>
      <w:r w:rsidRPr="00C9133D">
        <w:rPr>
          <w:sz w:val="28"/>
          <w:szCs w:val="28"/>
        </w:rPr>
        <w:t xml:space="preserve"> Contra</w:t>
      </w:r>
      <w:r w:rsidR="00F35A09" w:rsidRPr="00C9133D">
        <w:rPr>
          <w:sz w:val="28"/>
          <w:szCs w:val="28"/>
        </w:rPr>
        <w:t xml:space="preserve">ct </w:t>
      </w:r>
      <w:r w:rsidRPr="00C9133D">
        <w:rPr>
          <w:sz w:val="28"/>
          <w:szCs w:val="28"/>
        </w:rPr>
        <w:t xml:space="preserve">este limba română. </w:t>
      </w:r>
    </w:p>
    <w:p w14:paraId="7F0329E1" w14:textId="1EBDD664" w:rsidR="001C03CE" w:rsidRPr="00C9133D" w:rsidDel="0071198E" w:rsidRDefault="001C03CE" w:rsidP="00AA2092">
      <w:pPr>
        <w:autoSpaceDE w:val="0"/>
        <w:autoSpaceDN w:val="0"/>
        <w:adjustRightInd w:val="0"/>
        <w:jc w:val="both"/>
        <w:rPr>
          <w:del w:id="101" w:author="Georgia.Pariza" w:date="2023-07-20T11:23:00Z"/>
          <w:b/>
          <w:sz w:val="28"/>
          <w:szCs w:val="28"/>
        </w:rPr>
      </w:pPr>
    </w:p>
    <w:p w14:paraId="268DC059" w14:textId="77777777" w:rsidR="001203A0" w:rsidRPr="00C9133D" w:rsidRDefault="001203A0" w:rsidP="00AA2092">
      <w:pPr>
        <w:autoSpaceDE w:val="0"/>
        <w:autoSpaceDN w:val="0"/>
        <w:adjustRightInd w:val="0"/>
        <w:jc w:val="both"/>
        <w:rPr>
          <w:ins w:id="102" w:author="Georgia.Pariza" w:date="2023-07-18T15:56:00Z"/>
          <w:b/>
          <w:sz w:val="28"/>
          <w:szCs w:val="28"/>
        </w:rPr>
      </w:pPr>
    </w:p>
    <w:p w14:paraId="3CD7C8A0" w14:textId="73D0A66E" w:rsidR="00AA2092" w:rsidRDefault="00AA2092" w:rsidP="00AA2092">
      <w:pPr>
        <w:autoSpaceDE w:val="0"/>
        <w:autoSpaceDN w:val="0"/>
        <w:adjustRightInd w:val="0"/>
        <w:jc w:val="both"/>
        <w:rPr>
          <w:b/>
          <w:sz w:val="28"/>
          <w:szCs w:val="28"/>
        </w:rPr>
      </w:pPr>
      <w:r w:rsidRPr="00C9133D">
        <w:rPr>
          <w:b/>
          <w:sz w:val="28"/>
          <w:szCs w:val="28"/>
        </w:rPr>
        <w:t>Articolul 2</w:t>
      </w:r>
      <w:r w:rsidR="008153A5" w:rsidRPr="00C9133D">
        <w:rPr>
          <w:b/>
          <w:sz w:val="28"/>
          <w:szCs w:val="28"/>
        </w:rPr>
        <w:t>4</w:t>
      </w:r>
      <w:r w:rsidRPr="00C9133D">
        <w:rPr>
          <w:b/>
          <w:sz w:val="28"/>
          <w:szCs w:val="28"/>
        </w:rPr>
        <w:t xml:space="preserve"> - Anexele Contractului</w:t>
      </w:r>
    </w:p>
    <w:p w14:paraId="2C0186AD" w14:textId="77777777" w:rsidR="00C9133D" w:rsidRPr="00C9133D" w:rsidRDefault="00C9133D" w:rsidP="00AA2092">
      <w:pPr>
        <w:autoSpaceDE w:val="0"/>
        <w:autoSpaceDN w:val="0"/>
        <w:adjustRightInd w:val="0"/>
        <w:jc w:val="both"/>
        <w:rPr>
          <w:b/>
          <w:sz w:val="28"/>
          <w:szCs w:val="28"/>
        </w:rPr>
      </w:pPr>
    </w:p>
    <w:p w14:paraId="3C9F1164" w14:textId="77777777" w:rsidR="00AA2092" w:rsidRPr="00C9133D" w:rsidRDefault="00AA2092" w:rsidP="00D35672">
      <w:pPr>
        <w:pStyle w:val="Listcolorat-Accentuare11"/>
        <w:autoSpaceDE w:val="0"/>
        <w:autoSpaceDN w:val="0"/>
        <w:adjustRightInd w:val="0"/>
        <w:ind w:left="0"/>
        <w:contextualSpacing w:val="0"/>
        <w:jc w:val="both"/>
        <w:rPr>
          <w:sz w:val="28"/>
          <w:szCs w:val="28"/>
        </w:rPr>
      </w:pPr>
      <w:r w:rsidRPr="00C9133D">
        <w:rPr>
          <w:sz w:val="28"/>
          <w:szCs w:val="28"/>
        </w:rPr>
        <w:t>Următoarele documente sunt anexe la prezentul Contract și constituie parte integrantă a prezentului Contract, având aceeaşi forţă juridică:</w:t>
      </w:r>
    </w:p>
    <w:p w14:paraId="4E87AD3B" w14:textId="29FCE7DF" w:rsidR="00AB1AD6" w:rsidRPr="00C9133D" w:rsidRDefault="00AB1AD6" w:rsidP="00AB1AD6">
      <w:pPr>
        <w:autoSpaceDE w:val="0"/>
        <w:autoSpaceDN w:val="0"/>
        <w:adjustRightInd w:val="0"/>
        <w:ind w:left="426"/>
        <w:jc w:val="both"/>
        <w:rPr>
          <w:sz w:val="28"/>
          <w:szCs w:val="28"/>
        </w:rPr>
      </w:pPr>
      <w:r w:rsidRPr="00C9133D">
        <w:rPr>
          <w:sz w:val="28"/>
          <w:szCs w:val="28"/>
        </w:rPr>
        <w:t>Anexa</w:t>
      </w:r>
      <w:r w:rsidR="00DC0509" w:rsidRPr="00C9133D">
        <w:rPr>
          <w:sz w:val="28"/>
          <w:szCs w:val="28"/>
        </w:rPr>
        <w:t xml:space="preserve"> </w:t>
      </w:r>
      <w:r w:rsidR="00A842A9" w:rsidRPr="00C9133D">
        <w:rPr>
          <w:sz w:val="28"/>
          <w:szCs w:val="28"/>
        </w:rPr>
        <w:t xml:space="preserve">nr. </w:t>
      </w:r>
      <w:r w:rsidRPr="00C9133D">
        <w:rPr>
          <w:sz w:val="28"/>
          <w:szCs w:val="28"/>
        </w:rPr>
        <w:t xml:space="preserve">1 </w:t>
      </w:r>
      <w:r w:rsidR="00D01E68" w:rsidRPr="00C9133D">
        <w:rPr>
          <w:sz w:val="28"/>
          <w:szCs w:val="28"/>
        </w:rPr>
        <w:t>–</w:t>
      </w:r>
      <w:r w:rsidR="00DE69E2" w:rsidRPr="00C9133D">
        <w:rPr>
          <w:sz w:val="28"/>
          <w:szCs w:val="28"/>
        </w:rPr>
        <w:t xml:space="preserve"> </w:t>
      </w:r>
      <w:r w:rsidR="009A5155" w:rsidRPr="00C9133D">
        <w:rPr>
          <w:sz w:val="28"/>
          <w:szCs w:val="28"/>
        </w:rPr>
        <w:t>Oferta</w:t>
      </w:r>
      <w:r w:rsidR="00D01E68" w:rsidRPr="00C9133D">
        <w:rPr>
          <w:sz w:val="28"/>
          <w:szCs w:val="28"/>
        </w:rPr>
        <w:t xml:space="preserve"> de finan</w:t>
      </w:r>
      <w:r w:rsidR="006B7136" w:rsidRPr="00C9133D">
        <w:rPr>
          <w:sz w:val="28"/>
          <w:szCs w:val="28"/>
        </w:rPr>
        <w:t>ț</w:t>
      </w:r>
      <w:r w:rsidR="00D01E68" w:rsidRPr="00C9133D">
        <w:rPr>
          <w:sz w:val="28"/>
          <w:szCs w:val="28"/>
        </w:rPr>
        <w:t>are</w:t>
      </w:r>
      <w:r w:rsidRPr="00C9133D">
        <w:rPr>
          <w:sz w:val="28"/>
          <w:szCs w:val="28"/>
        </w:rPr>
        <w:t>, din care fac parte:</w:t>
      </w:r>
    </w:p>
    <w:p w14:paraId="62A0FBDE" w14:textId="25C50561" w:rsidR="00E917AB" w:rsidRPr="00C9133D" w:rsidRDefault="00E917AB" w:rsidP="007D75F3">
      <w:pPr>
        <w:pStyle w:val="ListParagraph"/>
        <w:numPr>
          <w:ilvl w:val="1"/>
          <w:numId w:val="27"/>
        </w:numPr>
        <w:autoSpaceDE w:val="0"/>
        <w:autoSpaceDN w:val="0"/>
        <w:adjustRightInd w:val="0"/>
        <w:jc w:val="both"/>
        <w:rPr>
          <w:sz w:val="28"/>
          <w:szCs w:val="28"/>
        </w:rPr>
      </w:pPr>
      <w:r w:rsidRPr="00C9133D">
        <w:rPr>
          <w:sz w:val="28"/>
          <w:szCs w:val="28"/>
        </w:rPr>
        <w:t>Bugetul Proiectului,</w:t>
      </w:r>
    </w:p>
    <w:p w14:paraId="54EB6550" w14:textId="457F890D" w:rsidR="00E917AB" w:rsidRPr="00C9133D" w:rsidRDefault="00E917AB" w:rsidP="007D75F3">
      <w:pPr>
        <w:pStyle w:val="ListParagraph"/>
        <w:numPr>
          <w:ilvl w:val="1"/>
          <w:numId w:val="27"/>
        </w:numPr>
        <w:autoSpaceDE w:val="0"/>
        <w:autoSpaceDN w:val="0"/>
        <w:adjustRightInd w:val="0"/>
        <w:jc w:val="both"/>
        <w:rPr>
          <w:sz w:val="28"/>
          <w:szCs w:val="28"/>
        </w:rPr>
      </w:pPr>
      <w:r w:rsidRPr="00C9133D">
        <w:rPr>
          <w:sz w:val="28"/>
          <w:szCs w:val="28"/>
        </w:rPr>
        <w:t>Calendarul estimativ al achizițiilor,</w:t>
      </w:r>
    </w:p>
    <w:p w14:paraId="659A9CF4" w14:textId="3B6A30C3" w:rsidR="00E917AB" w:rsidRPr="00C9133D" w:rsidRDefault="00E917AB" w:rsidP="007D75F3">
      <w:pPr>
        <w:pStyle w:val="ListParagraph"/>
        <w:numPr>
          <w:ilvl w:val="1"/>
          <w:numId w:val="27"/>
        </w:numPr>
        <w:autoSpaceDE w:val="0"/>
        <w:autoSpaceDN w:val="0"/>
        <w:adjustRightInd w:val="0"/>
        <w:jc w:val="both"/>
        <w:rPr>
          <w:sz w:val="28"/>
          <w:szCs w:val="28"/>
        </w:rPr>
      </w:pPr>
      <w:r w:rsidRPr="00C9133D">
        <w:rPr>
          <w:sz w:val="28"/>
          <w:szCs w:val="28"/>
        </w:rPr>
        <w:t>Indicatori,</w:t>
      </w:r>
    </w:p>
    <w:p w14:paraId="7784363F" w14:textId="28FCD826" w:rsidR="00E917AB" w:rsidRPr="00C9133D" w:rsidRDefault="00E917AB" w:rsidP="007D75F3">
      <w:pPr>
        <w:pStyle w:val="ListParagraph"/>
        <w:numPr>
          <w:ilvl w:val="1"/>
          <w:numId w:val="27"/>
        </w:numPr>
        <w:autoSpaceDE w:val="0"/>
        <w:autoSpaceDN w:val="0"/>
        <w:adjustRightInd w:val="0"/>
        <w:jc w:val="both"/>
        <w:rPr>
          <w:sz w:val="28"/>
          <w:szCs w:val="28"/>
        </w:rPr>
      </w:pPr>
      <w:r w:rsidRPr="00C9133D">
        <w:rPr>
          <w:sz w:val="28"/>
          <w:szCs w:val="28"/>
        </w:rPr>
        <w:t>Graficul de activități,</w:t>
      </w:r>
    </w:p>
    <w:p w14:paraId="26220786" w14:textId="31F94755" w:rsidR="00E917AB" w:rsidRPr="00C9133D" w:rsidRDefault="00E917AB" w:rsidP="007D75F3">
      <w:pPr>
        <w:pStyle w:val="ListParagraph"/>
        <w:numPr>
          <w:ilvl w:val="1"/>
          <w:numId w:val="27"/>
        </w:numPr>
        <w:autoSpaceDE w:val="0"/>
        <w:autoSpaceDN w:val="0"/>
        <w:adjustRightInd w:val="0"/>
        <w:jc w:val="both"/>
        <w:rPr>
          <w:sz w:val="28"/>
          <w:szCs w:val="28"/>
        </w:rPr>
      </w:pPr>
      <w:r w:rsidRPr="00C9133D">
        <w:rPr>
          <w:sz w:val="28"/>
          <w:szCs w:val="28"/>
        </w:rPr>
        <w:t>Declarația privind respectarea principiului DNSH,</w:t>
      </w:r>
    </w:p>
    <w:p w14:paraId="0287643E" w14:textId="69A92354" w:rsidR="00E917AB" w:rsidRPr="00C9133D" w:rsidRDefault="00E917AB" w:rsidP="007D75F3">
      <w:pPr>
        <w:pStyle w:val="ListParagraph"/>
        <w:numPr>
          <w:ilvl w:val="1"/>
          <w:numId w:val="27"/>
        </w:numPr>
        <w:autoSpaceDE w:val="0"/>
        <w:autoSpaceDN w:val="0"/>
        <w:adjustRightInd w:val="0"/>
        <w:jc w:val="both"/>
        <w:rPr>
          <w:sz w:val="28"/>
          <w:szCs w:val="28"/>
        </w:rPr>
      </w:pPr>
      <w:r w:rsidRPr="00C9133D">
        <w:rPr>
          <w:sz w:val="28"/>
          <w:szCs w:val="28"/>
        </w:rPr>
        <w:t>Componen</w:t>
      </w:r>
      <w:r w:rsidR="00F843D8" w:rsidRPr="00C9133D">
        <w:rPr>
          <w:sz w:val="28"/>
          <w:szCs w:val="28"/>
        </w:rPr>
        <w:t>ț</w:t>
      </w:r>
      <w:r w:rsidRPr="00C9133D">
        <w:rPr>
          <w:sz w:val="28"/>
          <w:szCs w:val="28"/>
        </w:rPr>
        <w:t xml:space="preserve">a nominală a UIP. </w:t>
      </w:r>
    </w:p>
    <w:p w14:paraId="171E9A2F" w14:textId="6D301BA9" w:rsidR="005D0E82" w:rsidRPr="00C9133D" w:rsidRDefault="00AA2092" w:rsidP="004352B8">
      <w:pPr>
        <w:autoSpaceDE w:val="0"/>
        <w:autoSpaceDN w:val="0"/>
        <w:adjustRightInd w:val="0"/>
        <w:ind w:left="426" w:hanging="66"/>
        <w:jc w:val="both"/>
        <w:rPr>
          <w:sz w:val="28"/>
          <w:szCs w:val="28"/>
        </w:rPr>
      </w:pPr>
      <w:r w:rsidRPr="00C9133D">
        <w:rPr>
          <w:sz w:val="28"/>
          <w:szCs w:val="28"/>
        </w:rPr>
        <w:t>Anexa</w:t>
      </w:r>
      <w:r w:rsidR="00A842A9" w:rsidRPr="00C9133D">
        <w:rPr>
          <w:sz w:val="28"/>
          <w:szCs w:val="28"/>
        </w:rPr>
        <w:t xml:space="preserve"> nr.</w:t>
      </w:r>
      <w:r w:rsidR="00D01E68" w:rsidRPr="00C9133D">
        <w:rPr>
          <w:sz w:val="28"/>
          <w:szCs w:val="28"/>
        </w:rPr>
        <w:t xml:space="preserve"> 2</w:t>
      </w:r>
      <w:r w:rsidR="005D0E82" w:rsidRPr="00C9133D">
        <w:rPr>
          <w:sz w:val="28"/>
          <w:szCs w:val="28"/>
        </w:rPr>
        <w:t>, din care fac parte:</w:t>
      </w:r>
    </w:p>
    <w:p w14:paraId="776410CE" w14:textId="69A217A8" w:rsidR="005D0E82" w:rsidRPr="00C9133D" w:rsidRDefault="005D0E82" w:rsidP="004352B8">
      <w:pPr>
        <w:autoSpaceDE w:val="0"/>
        <w:autoSpaceDN w:val="0"/>
        <w:adjustRightInd w:val="0"/>
        <w:ind w:left="426" w:hanging="66"/>
        <w:jc w:val="both"/>
        <w:rPr>
          <w:sz w:val="28"/>
          <w:szCs w:val="28"/>
        </w:rPr>
      </w:pPr>
      <w:r w:rsidRPr="00C9133D">
        <w:rPr>
          <w:sz w:val="28"/>
          <w:szCs w:val="28"/>
        </w:rPr>
        <w:t xml:space="preserve">            a)</w:t>
      </w:r>
      <w:r w:rsidR="006A6C10" w:rsidRPr="00C9133D">
        <w:rPr>
          <w:sz w:val="28"/>
          <w:szCs w:val="28"/>
        </w:rPr>
        <w:t xml:space="preserve"> Graficul cererilor de transfer,</w:t>
      </w:r>
    </w:p>
    <w:p w14:paraId="44EC6988" w14:textId="66AC79D4" w:rsidR="008A050C" w:rsidRPr="00C9133D" w:rsidRDefault="005D0E82" w:rsidP="004352B8">
      <w:pPr>
        <w:autoSpaceDE w:val="0"/>
        <w:autoSpaceDN w:val="0"/>
        <w:adjustRightInd w:val="0"/>
        <w:ind w:left="426" w:hanging="66"/>
        <w:jc w:val="both"/>
        <w:rPr>
          <w:sz w:val="28"/>
          <w:szCs w:val="28"/>
        </w:rPr>
      </w:pPr>
      <w:r w:rsidRPr="00C9133D">
        <w:rPr>
          <w:sz w:val="28"/>
          <w:szCs w:val="28"/>
        </w:rPr>
        <w:t xml:space="preserve">            b)</w:t>
      </w:r>
      <w:r w:rsidR="00A32228" w:rsidRPr="00C9133D">
        <w:rPr>
          <w:sz w:val="28"/>
          <w:szCs w:val="28"/>
        </w:rPr>
        <w:t xml:space="preserve"> Manual de identitate vizuală aferent PNRR.</w:t>
      </w:r>
    </w:p>
    <w:p w14:paraId="35080A26" w14:textId="6DB1F345" w:rsidR="00C31D81" w:rsidRPr="00C9133D" w:rsidRDefault="006672FB" w:rsidP="00C31D81">
      <w:pPr>
        <w:autoSpaceDE w:val="0"/>
        <w:autoSpaceDN w:val="0"/>
        <w:adjustRightInd w:val="0"/>
        <w:jc w:val="both"/>
        <w:rPr>
          <w:sz w:val="28"/>
          <w:szCs w:val="28"/>
        </w:rPr>
      </w:pPr>
      <w:r w:rsidRPr="00C9133D">
        <w:rPr>
          <w:sz w:val="28"/>
          <w:szCs w:val="28"/>
        </w:rPr>
        <w:t xml:space="preserve">      </w:t>
      </w:r>
      <w:r w:rsidR="00C31D81" w:rsidRPr="00C9133D">
        <w:rPr>
          <w:sz w:val="28"/>
          <w:szCs w:val="28"/>
        </w:rPr>
        <w:t>Anexa nr. 3, din care fac parte:</w:t>
      </w:r>
    </w:p>
    <w:p w14:paraId="6C59AC3C" w14:textId="7D19A9F1" w:rsidR="006672FB" w:rsidRPr="00C9133D" w:rsidRDefault="000660A1" w:rsidP="006A6C10">
      <w:pPr>
        <w:numPr>
          <w:ilvl w:val="0"/>
          <w:numId w:val="22"/>
        </w:numPr>
        <w:autoSpaceDE w:val="0"/>
        <w:autoSpaceDN w:val="0"/>
        <w:adjustRightInd w:val="0"/>
        <w:ind w:left="1440"/>
        <w:jc w:val="both"/>
        <w:rPr>
          <w:sz w:val="28"/>
          <w:szCs w:val="28"/>
        </w:rPr>
      </w:pPr>
      <w:r w:rsidRPr="00C9133D">
        <w:rPr>
          <w:sz w:val="28"/>
          <w:szCs w:val="28"/>
        </w:rPr>
        <w:t>Cerere de transfer</w:t>
      </w:r>
      <w:r w:rsidR="006672FB" w:rsidRPr="00C9133D">
        <w:rPr>
          <w:sz w:val="28"/>
          <w:szCs w:val="28"/>
        </w:rPr>
        <w:t>,</w:t>
      </w:r>
    </w:p>
    <w:p w14:paraId="0FF6AACF" w14:textId="5C41565E" w:rsidR="00C31D81" w:rsidRPr="00C9133D" w:rsidRDefault="003B4DB2" w:rsidP="006A6C10">
      <w:pPr>
        <w:numPr>
          <w:ilvl w:val="0"/>
          <w:numId w:val="22"/>
        </w:numPr>
        <w:autoSpaceDE w:val="0"/>
        <w:autoSpaceDN w:val="0"/>
        <w:adjustRightInd w:val="0"/>
        <w:ind w:left="1440"/>
        <w:jc w:val="both"/>
        <w:rPr>
          <w:sz w:val="28"/>
          <w:szCs w:val="28"/>
        </w:rPr>
      </w:pPr>
      <w:bookmarkStart w:id="103" w:name="_Hlk107245914"/>
      <w:r w:rsidRPr="00C9133D">
        <w:rPr>
          <w:sz w:val="28"/>
          <w:szCs w:val="28"/>
        </w:rPr>
        <w:t>Raport</w:t>
      </w:r>
      <w:r w:rsidR="007B51A8" w:rsidRPr="00C9133D">
        <w:rPr>
          <w:sz w:val="28"/>
          <w:szCs w:val="28"/>
        </w:rPr>
        <w:t xml:space="preserve"> </w:t>
      </w:r>
      <w:r w:rsidRPr="00C9133D">
        <w:rPr>
          <w:sz w:val="28"/>
          <w:szCs w:val="28"/>
        </w:rPr>
        <w:t>de progres,</w:t>
      </w:r>
      <w:r w:rsidR="00592155" w:rsidRPr="00C9133D">
        <w:rPr>
          <w:sz w:val="28"/>
          <w:szCs w:val="28"/>
        </w:rPr>
        <w:t xml:space="preserve">      </w:t>
      </w:r>
    </w:p>
    <w:p w14:paraId="76B5DE73" w14:textId="0E60B1F2" w:rsidR="00C31D81" w:rsidRPr="00C9133D" w:rsidRDefault="00C31D81" w:rsidP="006A6C10">
      <w:pPr>
        <w:numPr>
          <w:ilvl w:val="0"/>
          <w:numId w:val="22"/>
        </w:numPr>
        <w:autoSpaceDE w:val="0"/>
        <w:autoSpaceDN w:val="0"/>
        <w:adjustRightInd w:val="0"/>
        <w:ind w:left="1440"/>
        <w:jc w:val="both"/>
        <w:rPr>
          <w:sz w:val="28"/>
          <w:szCs w:val="28"/>
        </w:rPr>
      </w:pPr>
      <w:r w:rsidRPr="00C9133D">
        <w:rPr>
          <w:sz w:val="28"/>
          <w:szCs w:val="28"/>
        </w:rPr>
        <w:t>Raport final</w:t>
      </w:r>
      <w:r w:rsidR="00557AD6" w:rsidRPr="00C9133D">
        <w:rPr>
          <w:sz w:val="28"/>
          <w:szCs w:val="28"/>
        </w:rPr>
        <w:t>.</w:t>
      </w:r>
    </w:p>
    <w:bookmarkEnd w:id="103"/>
    <w:p w14:paraId="1C4D50FD" w14:textId="3D975136" w:rsidR="00C31D81" w:rsidRPr="00C9133D" w:rsidRDefault="00C31D81" w:rsidP="006A6C10">
      <w:pPr>
        <w:autoSpaceDE w:val="0"/>
        <w:autoSpaceDN w:val="0"/>
        <w:adjustRightInd w:val="0"/>
        <w:ind w:left="1440"/>
        <w:jc w:val="both"/>
        <w:rPr>
          <w:sz w:val="28"/>
          <w:szCs w:val="28"/>
        </w:rPr>
      </w:pPr>
    </w:p>
    <w:p w14:paraId="10FE5D06" w14:textId="779C0ED6" w:rsidR="00AA2092" w:rsidRDefault="000110AF" w:rsidP="00AA2092">
      <w:pPr>
        <w:pStyle w:val="Heading2"/>
        <w:rPr>
          <w:sz w:val="28"/>
          <w:szCs w:val="28"/>
          <w:lang w:val="ro-RO"/>
        </w:rPr>
      </w:pPr>
      <w:bookmarkStart w:id="104" w:name="_Toc424285817"/>
      <w:r w:rsidRPr="00C9133D">
        <w:rPr>
          <w:sz w:val="28"/>
          <w:szCs w:val="28"/>
          <w:lang w:val="ro-RO"/>
        </w:rPr>
        <w:lastRenderedPageBreak/>
        <w:t>Articolul 2</w:t>
      </w:r>
      <w:r w:rsidR="008153A5" w:rsidRPr="00C9133D">
        <w:rPr>
          <w:sz w:val="28"/>
          <w:szCs w:val="28"/>
          <w:lang w:val="ro-RO"/>
        </w:rPr>
        <w:t>5</w:t>
      </w:r>
      <w:r w:rsidR="00AA2092" w:rsidRPr="00C9133D">
        <w:rPr>
          <w:sz w:val="28"/>
          <w:szCs w:val="28"/>
          <w:lang w:val="ro-RO"/>
        </w:rPr>
        <w:t xml:space="preserve"> – </w:t>
      </w:r>
      <w:bookmarkEnd w:id="104"/>
      <w:r w:rsidR="00AA0F29" w:rsidRPr="00C9133D">
        <w:rPr>
          <w:sz w:val="28"/>
          <w:szCs w:val="28"/>
          <w:lang w:val="ro-RO"/>
        </w:rPr>
        <w:t>Semnare</w:t>
      </w:r>
    </w:p>
    <w:p w14:paraId="3E927ADE" w14:textId="77777777" w:rsidR="00C9133D" w:rsidRPr="00C9133D" w:rsidRDefault="00C9133D" w:rsidP="00C9133D">
      <w:pPr>
        <w:rPr>
          <w:lang w:eastAsia="x-none"/>
        </w:rPr>
      </w:pPr>
    </w:p>
    <w:p w14:paraId="4AB53B61" w14:textId="2188E77A" w:rsidR="005457BF" w:rsidRPr="00C9133D" w:rsidRDefault="00AA2092" w:rsidP="00AA0F29">
      <w:pPr>
        <w:jc w:val="both"/>
        <w:rPr>
          <w:sz w:val="28"/>
          <w:szCs w:val="28"/>
        </w:rPr>
      </w:pPr>
      <w:r w:rsidRPr="00C9133D">
        <w:rPr>
          <w:sz w:val="28"/>
          <w:szCs w:val="28"/>
        </w:rPr>
        <w:t>Prezentul Contract</w:t>
      </w:r>
      <w:r w:rsidR="00F35A09" w:rsidRPr="00C9133D">
        <w:rPr>
          <w:sz w:val="28"/>
          <w:szCs w:val="28"/>
        </w:rPr>
        <w:t xml:space="preserve"> </w:t>
      </w:r>
      <w:r w:rsidR="005457BF" w:rsidRPr="00C9133D">
        <w:rPr>
          <w:sz w:val="28"/>
          <w:szCs w:val="28"/>
        </w:rPr>
        <w:t xml:space="preserve">a fost încheiat </w:t>
      </w:r>
      <w:r w:rsidR="00AA0F29" w:rsidRPr="00C9133D">
        <w:rPr>
          <w:sz w:val="28"/>
          <w:szCs w:val="28"/>
        </w:rPr>
        <w:t xml:space="preserve">astăzi, ......................., </w:t>
      </w:r>
      <w:r w:rsidR="005457BF" w:rsidRPr="00C9133D">
        <w:rPr>
          <w:sz w:val="28"/>
          <w:szCs w:val="28"/>
        </w:rPr>
        <w:t xml:space="preserve">în </w:t>
      </w:r>
      <w:r w:rsidR="00546AE2" w:rsidRPr="00C9133D">
        <w:rPr>
          <w:sz w:val="28"/>
          <w:szCs w:val="28"/>
        </w:rPr>
        <w:t>3 exemplare originale, două exemplare pentru Ministerul Energiei și un exemplar pentru Beneficiar, toate exemplarele întocmite având aceeași valoare juridică</w:t>
      </w:r>
      <w:r w:rsidR="005457BF" w:rsidRPr="00C9133D">
        <w:rPr>
          <w:sz w:val="28"/>
          <w:szCs w:val="28"/>
        </w:rPr>
        <w:t>.</w:t>
      </w:r>
    </w:p>
    <w:p w14:paraId="629EA5C4" w14:textId="77777777" w:rsidR="00411C9F" w:rsidRPr="00C9133D" w:rsidRDefault="00411C9F" w:rsidP="004352B8">
      <w:pPr>
        <w:autoSpaceDE w:val="0"/>
        <w:autoSpaceDN w:val="0"/>
        <w:adjustRightInd w:val="0"/>
        <w:jc w:val="both"/>
        <w:rPr>
          <w:sz w:val="28"/>
          <w:szCs w:val="28"/>
        </w:rPr>
      </w:pPr>
      <w:bookmarkStart w:id="105" w:name="_Toc88562557"/>
    </w:p>
    <w:tbl>
      <w:tblPr>
        <w:tblpPr w:leftFromText="180" w:rightFromText="180" w:vertAnchor="text" w:horzAnchor="margin" w:tblpXSpec="center" w:tblpY="65"/>
        <w:tblW w:w="10080" w:type="dxa"/>
        <w:tblLook w:val="01E0" w:firstRow="1" w:lastRow="1" w:firstColumn="1" w:lastColumn="1" w:noHBand="0" w:noVBand="0"/>
      </w:tblPr>
      <w:tblGrid>
        <w:gridCol w:w="5940"/>
        <w:gridCol w:w="4140"/>
      </w:tblGrid>
      <w:tr w:rsidR="00411C9F" w:rsidRPr="00C9133D" w14:paraId="76CD5F77" w14:textId="77777777" w:rsidTr="00C9133D">
        <w:trPr>
          <w:trHeight w:val="8010"/>
        </w:trPr>
        <w:tc>
          <w:tcPr>
            <w:tcW w:w="5940" w:type="dxa"/>
          </w:tcPr>
          <w:p w14:paraId="7B4A4A2F" w14:textId="77777777" w:rsidR="00411C9F" w:rsidRPr="00C9133D" w:rsidRDefault="00411C9F" w:rsidP="004A7FA6">
            <w:pPr>
              <w:jc w:val="both"/>
              <w:rPr>
                <w:b/>
                <w:sz w:val="28"/>
                <w:szCs w:val="28"/>
              </w:rPr>
            </w:pPr>
            <w:r w:rsidRPr="00C9133D">
              <w:rPr>
                <w:b/>
                <w:sz w:val="28"/>
                <w:szCs w:val="28"/>
              </w:rPr>
              <w:t>Pentru Ministerul Energiei</w:t>
            </w:r>
          </w:p>
          <w:p w14:paraId="6C0CE22F" w14:textId="77777777" w:rsidR="00411C9F" w:rsidRPr="00C9133D" w:rsidRDefault="00411C9F" w:rsidP="004A7FA6">
            <w:pPr>
              <w:jc w:val="both"/>
              <w:rPr>
                <w:b/>
                <w:sz w:val="28"/>
                <w:szCs w:val="28"/>
              </w:rPr>
            </w:pPr>
          </w:p>
          <w:p w14:paraId="454E21AE" w14:textId="2CEE6C10" w:rsidR="00411C9F" w:rsidRPr="00C9133D" w:rsidRDefault="00411C9F" w:rsidP="004A7FA6">
            <w:pPr>
              <w:jc w:val="both"/>
              <w:rPr>
                <w:b/>
                <w:sz w:val="28"/>
                <w:szCs w:val="28"/>
              </w:rPr>
            </w:pPr>
            <w:r w:rsidRPr="00C9133D">
              <w:rPr>
                <w:b/>
                <w:sz w:val="28"/>
                <w:szCs w:val="28"/>
              </w:rPr>
              <w:t xml:space="preserve">Nume: </w:t>
            </w:r>
            <w:r w:rsidR="009A5DFA" w:rsidRPr="00C9133D">
              <w:rPr>
                <w:sz w:val="28"/>
                <w:szCs w:val="28"/>
              </w:rPr>
              <w:t xml:space="preserve"> </w:t>
            </w:r>
            <w:r w:rsidR="009A5DFA" w:rsidRPr="00C9133D">
              <w:rPr>
                <w:b/>
                <w:sz w:val="28"/>
                <w:szCs w:val="28"/>
              </w:rPr>
              <w:t>Sebastian - Ioan BURDUJA</w:t>
            </w:r>
          </w:p>
          <w:p w14:paraId="616EECBF" w14:textId="77777777" w:rsidR="00411C9F" w:rsidRPr="00C9133D" w:rsidRDefault="00411C9F" w:rsidP="004A7FA6">
            <w:pPr>
              <w:jc w:val="both"/>
              <w:rPr>
                <w:b/>
                <w:sz w:val="28"/>
                <w:szCs w:val="28"/>
              </w:rPr>
            </w:pPr>
          </w:p>
          <w:p w14:paraId="777D41BC" w14:textId="3CB76762" w:rsidR="00411C9F" w:rsidRPr="00C9133D" w:rsidRDefault="00411C9F" w:rsidP="004A7FA6">
            <w:pPr>
              <w:jc w:val="both"/>
              <w:rPr>
                <w:b/>
                <w:sz w:val="28"/>
                <w:szCs w:val="28"/>
              </w:rPr>
            </w:pPr>
            <w:r w:rsidRPr="00C9133D">
              <w:rPr>
                <w:b/>
                <w:sz w:val="28"/>
                <w:szCs w:val="28"/>
              </w:rPr>
              <w:t xml:space="preserve">Funcţie: </w:t>
            </w:r>
            <w:r w:rsidRPr="00C9133D">
              <w:rPr>
                <w:sz w:val="28"/>
                <w:szCs w:val="28"/>
              </w:rPr>
              <w:t xml:space="preserve"> </w:t>
            </w:r>
            <w:r w:rsidR="001B25B9" w:rsidRPr="00C9133D">
              <w:rPr>
                <w:b/>
                <w:bCs/>
                <w:sz w:val="28"/>
                <w:szCs w:val="28"/>
              </w:rPr>
              <w:t>Ministru</w:t>
            </w:r>
          </w:p>
          <w:p w14:paraId="1B4FCE26" w14:textId="2308E27B" w:rsidR="00411C9F" w:rsidRPr="00C9133D" w:rsidRDefault="00411C9F" w:rsidP="004A7FA6">
            <w:pPr>
              <w:jc w:val="both"/>
              <w:rPr>
                <w:b/>
                <w:sz w:val="28"/>
                <w:szCs w:val="28"/>
              </w:rPr>
            </w:pPr>
          </w:p>
          <w:p w14:paraId="5FA43D3A" w14:textId="77777777" w:rsidR="00411C9F" w:rsidRPr="00C9133D" w:rsidRDefault="00411C9F" w:rsidP="004A7FA6">
            <w:pPr>
              <w:jc w:val="both"/>
              <w:rPr>
                <w:b/>
                <w:sz w:val="28"/>
                <w:szCs w:val="28"/>
              </w:rPr>
            </w:pPr>
            <w:r w:rsidRPr="00C9133D">
              <w:rPr>
                <w:b/>
                <w:sz w:val="28"/>
                <w:szCs w:val="28"/>
              </w:rPr>
              <w:t xml:space="preserve">Semnătura: </w:t>
            </w:r>
          </w:p>
          <w:p w14:paraId="3ACDC777" w14:textId="77777777" w:rsidR="00411C9F" w:rsidRPr="00C9133D" w:rsidRDefault="00411C9F" w:rsidP="004A7FA6">
            <w:pPr>
              <w:jc w:val="both"/>
              <w:rPr>
                <w:b/>
                <w:sz w:val="28"/>
                <w:szCs w:val="28"/>
              </w:rPr>
            </w:pPr>
          </w:p>
          <w:p w14:paraId="036A0191" w14:textId="410C43F2" w:rsidR="00411C9F" w:rsidRPr="00C9133D" w:rsidRDefault="00411C9F" w:rsidP="004A7FA6">
            <w:pPr>
              <w:jc w:val="both"/>
              <w:rPr>
                <w:b/>
                <w:sz w:val="28"/>
                <w:szCs w:val="28"/>
              </w:rPr>
            </w:pPr>
            <w:r w:rsidRPr="00C9133D">
              <w:rPr>
                <w:b/>
                <w:sz w:val="28"/>
                <w:szCs w:val="28"/>
              </w:rPr>
              <w:t>Data:</w:t>
            </w:r>
          </w:p>
          <w:p w14:paraId="0E976D0A" w14:textId="623ECF1B" w:rsidR="005B22EF" w:rsidRDefault="005B22EF" w:rsidP="004A7FA6">
            <w:pPr>
              <w:jc w:val="both"/>
              <w:rPr>
                <w:b/>
                <w:sz w:val="28"/>
                <w:szCs w:val="28"/>
              </w:rPr>
            </w:pPr>
          </w:p>
          <w:p w14:paraId="44392A17" w14:textId="77777777" w:rsidR="008814E8" w:rsidRDefault="008814E8" w:rsidP="004A7FA6">
            <w:pPr>
              <w:jc w:val="both"/>
              <w:rPr>
                <w:b/>
                <w:sz w:val="28"/>
                <w:szCs w:val="28"/>
              </w:rPr>
            </w:pPr>
          </w:p>
          <w:p w14:paraId="749977F0" w14:textId="77777777" w:rsidR="008814E8" w:rsidRDefault="008814E8" w:rsidP="004A7FA6">
            <w:pPr>
              <w:jc w:val="both"/>
              <w:rPr>
                <w:b/>
                <w:sz w:val="28"/>
                <w:szCs w:val="28"/>
              </w:rPr>
            </w:pPr>
          </w:p>
          <w:p w14:paraId="63113643" w14:textId="77777777" w:rsidR="008814E8" w:rsidRPr="00C9133D" w:rsidRDefault="008814E8" w:rsidP="004A7FA6">
            <w:pPr>
              <w:jc w:val="both"/>
              <w:rPr>
                <w:b/>
                <w:sz w:val="28"/>
                <w:szCs w:val="28"/>
              </w:rPr>
            </w:pPr>
          </w:p>
          <w:p w14:paraId="1E9C1AAC" w14:textId="295B790D" w:rsidR="005B22EF" w:rsidRPr="00C9133D" w:rsidRDefault="005B22EF" w:rsidP="004A7FA6">
            <w:pPr>
              <w:jc w:val="both"/>
              <w:rPr>
                <w:b/>
                <w:sz w:val="28"/>
                <w:szCs w:val="28"/>
              </w:rPr>
            </w:pPr>
          </w:p>
          <w:p w14:paraId="02E0B501" w14:textId="2F1754D8" w:rsidR="00411C9F" w:rsidRPr="00C9133D" w:rsidRDefault="00411C9F" w:rsidP="006F17B9">
            <w:pPr>
              <w:keepNext/>
              <w:jc w:val="both"/>
              <w:outlineLvl w:val="0"/>
              <w:rPr>
                <w:sz w:val="28"/>
                <w:szCs w:val="28"/>
              </w:rPr>
            </w:pPr>
          </w:p>
        </w:tc>
        <w:tc>
          <w:tcPr>
            <w:tcW w:w="4140" w:type="dxa"/>
          </w:tcPr>
          <w:p w14:paraId="018C96CC" w14:textId="77777777" w:rsidR="00411C9F" w:rsidRPr="00C9133D" w:rsidRDefault="00411C9F" w:rsidP="004A7FA6">
            <w:pPr>
              <w:jc w:val="both"/>
              <w:rPr>
                <w:b/>
                <w:sz w:val="28"/>
                <w:szCs w:val="28"/>
              </w:rPr>
            </w:pPr>
            <w:r w:rsidRPr="00C9133D">
              <w:rPr>
                <w:b/>
                <w:sz w:val="28"/>
                <w:szCs w:val="28"/>
              </w:rPr>
              <w:t xml:space="preserve">Pentru Beneficiar </w:t>
            </w:r>
          </w:p>
          <w:p w14:paraId="13C67051" w14:textId="77777777" w:rsidR="00CC7497" w:rsidRPr="00C9133D" w:rsidRDefault="00CC7497" w:rsidP="004A7FA6">
            <w:pPr>
              <w:jc w:val="both"/>
              <w:rPr>
                <w:b/>
                <w:sz w:val="28"/>
                <w:szCs w:val="28"/>
              </w:rPr>
            </w:pPr>
          </w:p>
          <w:p w14:paraId="231D36BF" w14:textId="4AC83F9F" w:rsidR="00CC7497" w:rsidRPr="00C9133D" w:rsidRDefault="00CC7497" w:rsidP="004A7FA6">
            <w:pPr>
              <w:jc w:val="both"/>
              <w:rPr>
                <w:b/>
                <w:sz w:val="28"/>
                <w:szCs w:val="28"/>
              </w:rPr>
            </w:pPr>
            <w:r w:rsidRPr="00C9133D">
              <w:rPr>
                <w:b/>
                <w:sz w:val="28"/>
                <w:szCs w:val="28"/>
              </w:rPr>
              <w:t>Nume:</w:t>
            </w:r>
          </w:p>
          <w:p w14:paraId="0D574457" w14:textId="77777777" w:rsidR="00CC7497" w:rsidRPr="00C9133D" w:rsidRDefault="00CC7497" w:rsidP="004A7FA6">
            <w:pPr>
              <w:jc w:val="both"/>
              <w:rPr>
                <w:b/>
                <w:sz w:val="28"/>
                <w:szCs w:val="28"/>
              </w:rPr>
            </w:pPr>
          </w:p>
          <w:p w14:paraId="0981C2C4" w14:textId="0B0D3ED4" w:rsidR="00411C9F" w:rsidRPr="00C9133D" w:rsidRDefault="00CC7497" w:rsidP="004A7FA6">
            <w:pPr>
              <w:jc w:val="both"/>
              <w:rPr>
                <w:b/>
                <w:sz w:val="28"/>
                <w:szCs w:val="28"/>
              </w:rPr>
            </w:pPr>
            <w:r w:rsidRPr="00C9133D">
              <w:rPr>
                <w:b/>
                <w:sz w:val="28"/>
                <w:szCs w:val="28"/>
              </w:rPr>
              <w:t xml:space="preserve">Funcție: </w:t>
            </w:r>
            <w:r w:rsidR="001B25B9" w:rsidRPr="00C9133D">
              <w:rPr>
                <w:b/>
                <w:sz w:val="28"/>
                <w:szCs w:val="28"/>
              </w:rPr>
              <w:t>Administrator</w:t>
            </w:r>
          </w:p>
          <w:p w14:paraId="3B728DA9" w14:textId="77777777" w:rsidR="00411C9F" w:rsidRPr="00C9133D" w:rsidRDefault="00411C9F" w:rsidP="004A7FA6">
            <w:pPr>
              <w:jc w:val="both"/>
              <w:rPr>
                <w:b/>
                <w:sz w:val="28"/>
                <w:szCs w:val="28"/>
              </w:rPr>
            </w:pPr>
          </w:p>
          <w:p w14:paraId="6BABD015" w14:textId="77777777" w:rsidR="00411C9F" w:rsidRPr="00C9133D" w:rsidRDefault="00411C9F" w:rsidP="004A7FA6">
            <w:pPr>
              <w:jc w:val="both"/>
              <w:rPr>
                <w:b/>
                <w:sz w:val="28"/>
                <w:szCs w:val="28"/>
              </w:rPr>
            </w:pPr>
            <w:r w:rsidRPr="00C9133D">
              <w:rPr>
                <w:b/>
                <w:sz w:val="28"/>
                <w:szCs w:val="28"/>
              </w:rPr>
              <w:t xml:space="preserve">Semnătura: </w:t>
            </w:r>
          </w:p>
          <w:p w14:paraId="0323326E" w14:textId="77777777" w:rsidR="00C958F2" w:rsidRPr="00C9133D" w:rsidRDefault="00C958F2" w:rsidP="004A7FA6">
            <w:pPr>
              <w:jc w:val="both"/>
              <w:rPr>
                <w:b/>
                <w:sz w:val="28"/>
                <w:szCs w:val="28"/>
              </w:rPr>
            </w:pPr>
          </w:p>
          <w:p w14:paraId="6352B3EC" w14:textId="3CD64509" w:rsidR="00411C9F" w:rsidRPr="00C9133D" w:rsidRDefault="00411C9F" w:rsidP="004A7FA6">
            <w:pPr>
              <w:jc w:val="both"/>
              <w:rPr>
                <w:b/>
                <w:sz w:val="28"/>
                <w:szCs w:val="28"/>
              </w:rPr>
            </w:pPr>
            <w:r w:rsidRPr="00C9133D">
              <w:rPr>
                <w:b/>
                <w:sz w:val="28"/>
                <w:szCs w:val="28"/>
              </w:rPr>
              <w:t>Data:</w:t>
            </w:r>
          </w:p>
        </w:tc>
      </w:tr>
      <w:bookmarkEnd w:id="105"/>
    </w:tbl>
    <w:p w14:paraId="03060328" w14:textId="77777777" w:rsidR="004352B8" w:rsidRPr="00C9133D" w:rsidRDefault="004352B8" w:rsidP="004352B8">
      <w:pPr>
        <w:keepNext/>
        <w:jc w:val="both"/>
        <w:outlineLvl w:val="0"/>
        <w:rPr>
          <w:sz w:val="28"/>
          <w:szCs w:val="28"/>
        </w:rPr>
      </w:pPr>
    </w:p>
    <w:p w14:paraId="18B3D8AB" w14:textId="77777777" w:rsidR="004352B8" w:rsidRPr="00C9133D" w:rsidRDefault="004352B8" w:rsidP="004352B8">
      <w:pPr>
        <w:keepNext/>
        <w:jc w:val="both"/>
        <w:outlineLvl w:val="0"/>
        <w:rPr>
          <w:sz w:val="28"/>
          <w:szCs w:val="28"/>
        </w:rPr>
      </w:pPr>
    </w:p>
    <w:p w14:paraId="468BE85F" w14:textId="77777777" w:rsidR="004352B8" w:rsidRPr="00C9133D" w:rsidRDefault="004352B8" w:rsidP="004352B8">
      <w:pPr>
        <w:keepNext/>
        <w:jc w:val="both"/>
        <w:outlineLvl w:val="0"/>
        <w:rPr>
          <w:sz w:val="28"/>
          <w:szCs w:val="28"/>
        </w:rPr>
      </w:pPr>
    </w:p>
    <w:p w14:paraId="19FC07E3" w14:textId="77777777" w:rsidR="004352B8" w:rsidRPr="00C9133D" w:rsidRDefault="004352B8" w:rsidP="004352B8">
      <w:pPr>
        <w:keepNext/>
        <w:jc w:val="both"/>
        <w:outlineLvl w:val="0"/>
        <w:rPr>
          <w:sz w:val="28"/>
          <w:szCs w:val="28"/>
        </w:rPr>
      </w:pPr>
    </w:p>
    <w:p w14:paraId="74C75FEF" w14:textId="77777777" w:rsidR="004352B8" w:rsidRPr="00C9133D" w:rsidRDefault="004352B8" w:rsidP="004352B8">
      <w:pPr>
        <w:keepNext/>
        <w:jc w:val="both"/>
        <w:outlineLvl w:val="0"/>
        <w:rPr>
          <w:sz w:val="28"/>
          <w:szCs w:val="28"/>
        </w:rPr>
      </w:pPr>
    </w:p>
    <w:p w14:paraId="1FB8572D" w14:textId="77777777" w:rsidR="004352B8" w:rsidRPr="00C9133D" w:rsidRDefault="004352B8" w:rsidP="004352B8">
      <w:pPr>
        <w:keepNext/>
        <w:jc w:val="both"/>
        <w:outlineLvl w:val="0"/>
        <w:rPr>
          <w:sz w:val="28"/>
          <w:szCs w:val="28"/>
        </w:rPr>
      </w:pPr>
    </w:p>
    <w:p w14:paraId="2FE04F27" w14:textId="77777777" w:rsidR="004352B8" w:rsidRPr="00C9133D" w:rsidRDefault="004352B8" w:rsidP="004352B8">
      <w:pPr>
        <w:keepNext/>
        <w:jc w:val="both"/>
        <w:outlineLvl w:val="0"/>
        <w:rPr>
          <w:sz w:val="28"/>
          <w:szCs w:val="28"/>
        </w:rPr>
      </w:pPr>
    </w:p>
    <w:p w14:paraId="4B494610" w14:textId="77777777" w:rsidR="004352B8" w:rsidRPr="00C9133D" w:rsidRDefault="004352B8" w:rsidP="004352B8">
      <w:pPr>
        <w:keepNext/>
        <w:jc w:val="both"/>
        <w:outlineLvl w:val="0"/>
        <w:rPr>
          <w:sz w:val="28"/>
          <w:szCs w:val="28"/>
        </w:rPr>
      </w:pPr>
    </w:p>
    <w:p w14:paraId="5511A4CF" w14:textId="77777777" w:rsidR="004352B8" w:rsidRPr="00C9133D" w:rsidRDefault="004352B8" w:rsidP="004352B8">
      <w:pPr>
        <w:keepNext/>
        <w:jc w:val="both"/>
        <w:outlineLvl w:val="0"/>
        <w:rPr>
          <w:sz w:val="28"/>
          <w:szCs w:val="28"/>
        </w:rPr>
      </w:pPr>
    </w:p>
    <w:p w14:paraId="3EA81FF0" w14:textId="77777777" w:rsidR="004352B8" w:rsidRPr="00C9133D" w:rsidRDefault="004352B8" w:rsidP="004352B8">
      <w:pPr>
        <w:keepNext/>
        <w:jc w:val="both"/>
        <w:outlineLvl w:val="0"/>
        <w:rPr>
          <w:sz w:val="28"/>
          <w:szCs w:val="28"/>
        </w:rPr>
      </w:pPr>
    </w:p>
    <w:p w14:paraId="52DDFF7F" w14:textId="77777777" w:rsidR="004352B8" w:rsidRPr="00C9133D" w:rsidRDefault="004352B8" w:rsidP="004352B8">
      <w:pPr>
        <w:keepNext/>
        <w:jc w:val="both"/>
        <w:outlineLvl w:val="0"/>
        <w:rPr>
          <w:sz w:val="28"/>
          <w:szCs w:val="28"/>
        </w:rPr>
      </w:pPr>
    </w:p>
    <w:p w14:paraId="299F85A7" w14:textId="77777777" w:rsidR="004352B8" w:rsidRPr="00C9133D" w:rsidRDefault="004352B8" w:rsidP="004352B8">
      <w:pPr>
        <w:keepNext/>
        <w:jc w:val="both"/>
        <w:outlineLvl w:val="0"/>
        <w:rPr>
          <w:sz w:val="28"/>
          <w:szCs w:val="28"/>
        </w:rPr>
      </w:pPr>
    </w:p>
    <w:p w14:paraId="67D71B53" w14:textId="77777777" w:rsidR="004352B8" w:rsidRPr="00C9133D" w:rsidRDefault="004352B8" w:rsidP="004352B8">
      <w:pPr>
        <w:keepNext/>
        <w:jc w:val="both"/>
        <w:outlineLvl w:val="0"/>
        <w:rPr>
          <w:sz w:val="28"/>
          <w:szCs w:val="28"/>
        </w:rPr>
      </w:pPr>
    </w:p>
    <w:p w14:paraId="4240402E" w14:textId="77777777" w:rsidR="004352B8" w:rsidRPr="00C9133D" w:rsidRDefault="004352B8" w:rsidP="004352B8">
      <w:pPr>
        <w:keepNext/>
        <w:jc w:val="both"/>
        <w:outlineLvl w:val="0"/>
        <w:rPr>
          <w:sz w:val="28"/>
          <w:szCs w:val="28"/>
        </w:rPr>
      </w:pPr>
    </w:p>
    <w:p w14:paraId="35EAF64F" w14:textId="77777777" w:rsidR="004352B8" w:rsidRPr="00C9133D" w:rsidRDefault="004352B8" w:rsidP="004352B8">
      <w:pPr>
        <w:keepNext/>
        <w:jc w:val="both"/>
        <w:outlineLvl w:val="0"/>
        <w:rPr>
          <w:sz w:val="28"/>
          <w:szCs w:val="28"/>
        </w:rPr>
      </w:pPr>
    </w:p>
    <w:p w14:paraId="11F80720" w14:textId="77777777" w:rsidR="004352B8" w:rsidRPr="00C9133D" w:rsidRDefault="004352B8" w:rsidP="004352B8">
      <w:pPr>
        <w:keepNext/>
        <w:jc w:val="both"/>
        <w:outlineLvl w:val="0"/>
        <w:rPr>
          <w:sz w:val="28"/>
          <w:szCs w:val="28"/>
        </w:rPr>
      </w:pPr>
    </w:p>
    <w:p w14:paraId="7336029B" w14:textId="77777777" w:rsidR="004352B8" w:rsidRPr="00C9133D" w:rsidRDefault="004352B8" w:rsidP="004352B8">
      <w:pPr>
        <w:keepNext/>
        <w:jc w:val="both"/>
        <w:outlineLvl w:val="0"/>
        <w:rPr>
          <w:sz w:val="28"/>
          <w:szCs w:val="28"/>
        </w:rPr>
      </w:pPr>
    </w:p>
    <w:p w14:paraId="7A0EE60C" w14:textId="77777777" w:rsidR="004352B8" w:rsidRPr="00C9133D" w:rsidRDefault="004352B8" w:rsidP="004352B8">
      <w:pPr>
        <w:keepNext/>
        <w:jc w:val="both"/>
        <w:outlineLvl w:val="0"/>
        <w:rPr>
          <w:sz w:val="28"/>
          <w:szCs w:val="28"/>
        </w:rPr>
      </w:pPr>
    </w:p>
    <w:p w14:paraId="289C5060" w14:textId="77777777" w:rsidR="004352B8" w:rsidRPr="00C9133D" w:rsidRDefault="004352B8" w:rsidP="004352B8">
      <w:pPr>
        <w:keepNext/>
        <w:jc w:val="both"/>
        <w:outlineLvl w:val="0"/>
        <w:rPr>
          <w:sz w:val="28"/>
          <w:szCs w:val="28"/>
        </w:rPr>
      </w:pPr>
    </w:p>
    <w:p w14:paraId="667016BC" w14:textId="77777777" w:rsidR="004352B8" w:rsidRPr="00C9133D" w:rsidRDefault="004352B8">
      <w:pPr>
        <w:keepNext/>
        <w:jc w:val="both"/>
        <w:outlineLvl w:val="0"/>
        <w:rPr>
          <w:sz w:val="28"/>
          <w:szCs w:val="28"/>
        </w:rPr>
      </w:pPr>
    </w:p>
    <w:sectPr w:rsidR="004352B8" w:rsidRPr="00C9133D" w:rsidSect="00C958F2">
      <w:headerReference w:type="default" r:id="rId9"/>
      <w:footerReference w:type="default" r:id="rId10"/>
      <w:pgSz w:w="11907" w:h="16840" w:code="9"/>
      <w:pgMar w:top="1134" w:right="927" w:bottom="851" w:left="1080" w:header="56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5A117" w14:textId="77777777" w:rsidR="00223BC3" w:rsidRDefault="00223BC3" w:rsidP="00321232">
      <w:r>
        <w:separator/>
      </w:r>
    </w:p>
  </w:endnote>
  <w:endnote w:type="continuationSeparator" w:id="0">
    <w:p w14:paraId="2D56868E" w14:textId="77777777" w:rsidR="00223BC3" w:rsidRDefault="00223BC3" w:rsidP="00321232">
      <w:r>
        <w:continuationSeparator/>
      </w:r>
    </w:p>
  </w:endnote>
  <w:endnote w:type="continuationNotice" w:id="1">
    <w:p w14:paraId="79972DAA" w14:textId="77777777" w:rsidR="00223BC3" w:rsidRDefault="00223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777777" w:rsidR="004F5F73" w:rsidRDefault="004F5F73">
    <w:pPr>
      <w:pStyle w:val="Footer"/>
      <w:jc w:val="right"/>
    </w:pPr>
    <w:r>
      <w:fldChar w:fldCharType="begin"/>
    </w:r>
    <w:r>
      <w:instrText xml:space="preserve"> PAGE   \* MERGEFORMAT </w:instrText>
    </w:r>
    <w:r>
      <w:fldChar w:fldCharType="separate"/>
    </w:r>
    <w:r w:rsidR="009C5E04">
      <w:rPr>
        <w:noProof/>
      </w:rPr>
      <w:t>22</w:t>
    </w:r>
    <w:r>
      <w:fldChar w:fldCharType="end"/>
    </w:r>
  </w:p>
  <w:p w14:paraId="4EFB4071" w14:textId="77777777" w:rsidR="004F5F73" w:rsidRDefault="004F5F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A7A06" w14:textId="77777777" w:rsidR="00223BC3" w:rsidRDefault="00223BC3" w:rsidP="00321232">
      <w:r>
        <w:separator/>
      </w:r>
    </w:p>
  </w:footnote>
  <w:footnote w:type="continuationSeparator" w:id="0">
    <w:p w14:paraId="362897DE" w14:textId="77777777" w:rsidR="00223BC3" w:rsidRDefault="00223BC3" w:rsidP="00321232">
      <w:r>
        <w:continuationSeparator/>
      </w:r>
    </w:p>
  </w:footnote>
  <w:footnote w:type="continuationNotice" w:id="1">
    <w:p w14:paraId="7991435F" w14:textId="77777777" w:rsidR="00223BC3" w:rsidRDefault="00223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A56F1" w14:textId="77777777" w:rsidR="00FF29D5" w:rsidRDefault="00FF29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1" w15:restartNumberingAfterBreak="0">
    <w:nsid w:val="02D13B77"/>
    <w:multiLevelType w:val="hybridMultilevel"/>
    <w:tmpl w:val="4D9CC598"/>
    <w:lvl w:ilvl="0" w:tplc="D01C3B7C">
      <w:start w:val="1"/>
      <w:numFmt w:val="lowerLetter"/>
      <w:lvlText w:val="%1)"/>
      <w:lvlJc w:val="left"/>
      <w:pPr>
        <w:ind w:left="1890" w:hanging="360"/>
      </w:pPr>
      <w:rPr>
        <w:rFonts w:ascii="Times New Roman" w:eastAsia="Times New Roman" w:hAnsi="Times New Roman" w:cs="Times New Roman"/>
        <w:strike w:val="0"/>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0345244D"/>
    <w:multiLevelType w:val="hybridMultilevel"/>
    <w:tmpl w:val="F2347936"/>
    <w:lvl w:ilvl="0" w:tplc="FFFFFFFF">
      <w:start w:val="1"/>
      <w:numFmt w:val="lowerLetter"/>
      <w:lvlText w:val="%1)"/>
      <w:lvlJc w:val="left"/>
      <w:pPr>
        <w:ind w:left="1146"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7045610"/>
    <w:multiLevelType w:val="hybridMultilevel"/>
    <w:tmpl w:val="A06E1574"/>
    <w:lvl w:ilvl="0" w:tplc="04090019">
      <w:start w:val="1"/>
      <w:numFmt w:val="lowerLetter"/>
      <w:lvlText w:val="%1."/>
      <w:lvlJc w:val="left"/>
      <w:pPr>
        <w:ind w:left="1465"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4"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87F1241"/>
    <w:multiLevelType w:val="hybridMultilevel"/>
    <w:tmpl w:val="9DBA5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4B5DEC"/>
    <w:multiLevelType w:val="hybridMultilevel"/>
    <w:tmpl w:val="16A61E72"/>
    <w:lvl w:ilvl="0" w:tplc="FFFFFFFF">
      <w:start w:val="1"/>
      <w:numFmt w:val="lowerLetter"/>
      <w:lvlText w:val="%1)"/>
      <w:lvlJc w:val="left"/>
      <w:pPr>
        <w:ind w:left="1440" w:hanging="360"/>
      </w:pPr>
    </w:lvl>
    <w:lvl w:ilvl="1" w:tplc="04090017">
      <w:start w:val="1"/>
      <w:numFmt w:val="lowerLetter"/>
      <w:lvlText w:val="%2)"/>
      <w:lvlJc w:val="left"/>
      <w:pPr>
        <w:ind w:left="1033" w:hanging="360"/>
      </w:pPr>
    </w:lvl>
    <w:lvl w:ilvl="2" w:tplc="664A8C98">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F9E4B13"/>
    <w:multiLevelType w:val="hybridMultilevel"/>
    <w:tmpl w:val="DCF4F7D2"/>
    <w:lvl w:ilvl="0" w:tplc="B790A3B8">
      <w:start w:val="1"/>
      <w:numFmt w:val="lowerLetter"/>
      <w:lvlText w:val="%1)"/>
      <w:lvlJc w:val="left"/>
      <w:pPr>
        <w:ind w:left="1440" w:hanging="360"/>
      </w:pPr>
      <w:rPr>
        <w:rFonts w:ascii="Times New Roman" w:eastAsia="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054E41"/>
    <w:multiLevelType w:val="hybridMultilevel"/>
    <w:tmpl w:val="C9AA1C66"/>
    <w:lvl w:ilvl="0" w:tplc="00063FC8">
      <w:start w:val="1"/>
      <w:numFmt w:val="decimal"/>
      <w:lvlText w:val="(%1)"/>
      <w:lvlJc w:val="left"/>
      <w:rPr>
        <w:rFonts w:ascii="Times New Roman" w:hAnsi="Times New Roman"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1371126E"/>
    <w:multiLevelType w:val="hybridMultilevel"/>
    <w:tmpl w:val="B85884AE"/>
    <w:lvl w:ilvl="0" w:tplc="912271AE">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13E3206E"/>
    <w:multiLevelType w:val="hybridMultilevel"/>
    <w:tmpl w:val="8EA621C0"/>
    <w:lvl w:ilvl="0" w:tplc="04090017">
      <w:start w:val="1"/>
      <w:numFmt w:val="lowerLetter"/>
      <w:lvlText w:val="%1)"/>
      <w:lvlJc w:val="left"/>
      <w:pPr>
        <w:ind w:left="144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 w15:restartNumberingAfterBreak="0">
    <w:nsid w:val="17E73A68"/>
    <w:multiLevelType w:val="hybridMultilevel"/>
    <w:tmpl w:val="0BAE899C"/>
    <w:lvl w:ilvl="0" w:tplc="8708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A51600"/>
    <w:multiLevelType w:val="hybridMultilevel"/>
    <w:tmpl w:val="0C9E8DF8"/>
    <w:lvl w:ilvl="0" w:tplc="1944B2AC">
      <w:start w:val="1"/>
      <w:numFmt w:val="decimal"/>
      <w:lvlText w:val="(%1)"/>
      <w:lvlJc w:val="left"/>
      <w:pPr>
        <w:ind w:left="1800" w:hanging="360"/>
      </w:pPr>
      <w:rPr>
        <w:rFonts w:cs="Times New Roman" w:hint="default"/>
      </w:rPr>
    </w:lvl>
    <w:lvl w:ilvl="1" w:tplc="FF0043C6">
      <w:start w:val="1"/>
      <w:numFmt w:val="lowerLetter"/>
      <w:lvlText w:val="(%2)"/>
      <w:lvlJc w:val="left"/>
      <w:pPr>
        <w:ind w:left="3180" w:hanging="1020"/>
      </w:pPr>
      <w:rPr>
        <w:rFonts w:hint="default"/>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755F8"/>
    <w:multiLevelType w:val="hybridMultilevel"/>
    <w:tmpl w:val="CCE4F3C0"/>
    <w:lvl w:ilvl="0" w:tplc="BEA08FA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14A65"/>
    <w:multiLevelType w:val="hybridMultilevel"/>
    <w:tmpl w:val="018A640E"/>
    <w:lvl w:ilvl="0" w:tplc="47CE120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38350376"/>
    <w:multiLevelType w:val="hybridMultilevel"/>
    <w:tmpl w:val="65EA348E"/>
    <w:lvl w:ilvl="0" w:tplc="0EDC6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2217DA"/>
    <w:multiLevelType w:val="hybridMultilevel"/>
    <w:tmpl w:val="AD0E8680"/>
    <w:lvl w:ilvl="0" w:tplc="2A64CAFC">
      <w:start w:val="1"/>
      <w:numFmt w:val="lowerLetter"/>
      <w:lvlText w:val="%1)"/>
      <w:lvlJc w:val="left"/>
      <w:pPr>
        <w:ind w:left="1086" w:hanging="360"/>
      </w:pPr>
      <w:rPr>
        <w:rFonts w:hint="default"/>
      </w:r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20" w15:restartNumberingAfterBreak="0">
    <w:nsid w:val="3D7E4D21"/>
    <w:multiLevelType w:val="hybridMultilevel"/>
    <w:tmpl w:val="807A4D50"/>
    <w:lvl w:ilvl="0" w:tplc="096CE7FE">
      <w:start w:val="1"/>
      <w:numFmt w:val="lowerLetter"/>
      <w:lvlText w:val="%1)"/>
      <w:lvlJc w:val="left"/>
      <w:pPr>
        <w:ind w:left="1272" w:hanging="405"/>
      </w:pPr>
      <w:rPr>
        <w:rFonts w:hint="default"/>
      </w:rPr>
    </w:lvl>
    <w:lvl w:ilvl="1" w:tplc="04090019" w:tentative="1">
      <w:start w:val="1"/>
      <w:numFmt w:val="lowerLetter"/>
      <w:lvlText w:val="%2."/>
      <w:lvlJc w:val="left"/>
      <w:pPr>
        <w:ind w:left="1947" w:hanging="360"/>
      </w:pPr>
    </w:lvl>
    <w:lvl w:ilvl="2" w:tplc="0409001B" w:tentative="1">
      <w:start w:val="1"/>
      <w:numFmt w:val="lowerRoman"/>
      <w:lvlText w:val="%3."/>
      <w:lvlJc w:val="right"/>
      <w:pPr>
        <w:ind w:left="2667" w:hanging="180"/>
      </w:pPr>
    </w:lvl>
    <w:lvl w:ilvl="3" w:tplc="0409000F" w:tentative="1">
      <w:start w:val="1"/>
      <w:numFmt w:val="decimal"/>
      <w:lvlText w:val="%4."/>
      <w:lvlJc w:val="left"/>
      <w:pPr>
        <w:ind w:left="3387" w:hanging="360"/>
      </w:pPr>
    </w:lvl>
    <w:lvl w:ilvl="4" w:tplc="04090019" w:tentative="1">
      <w:start w:val="1"/>
      <w:numFmt w:val="lowerLetter"/>
      <w:lvlText w:val="%5."/>
      <w:lvlJc w:val="left"/>
      <w:pPr>
        <w:ind w:left="4107" w:hanging="360"/>
      </w:pPr>
    </w:lvl>
    <w:lvl w:ilvl="5" w:tplc="0409001B" w:tentative="1">
      <w:start w:val="1"/>
      <w:numFmt w:val="lowerRoman"/>
      <w:lvlText w:val="%6."/>
      <w:lvlJc w:val="right"/>
      <w:pPr>
        <w:ind w:left="4827" w:hanging="180"/>
      </w:pPr>
    </w:lvl>
    <w:lvl w:ilvl="6" w:tplc="0409000F" w:tentative="1">
      <w:start w:val="1"/>
      <w:numFmt w:val="decimal"/>
      <w:lvlText w:val="%7."/>
      <w:lvlJc w:val="left"/>
      <w:pPr>
        <w:ind w:left="5547" w:hanging="360"/>
      </w:pPr>
    </w:lvl>
    <w:lvl w:ilvl="7" w:tplc="04090019" w:tentative="1">
      <w:start w:val="1"/>
      <w:numFmt w:val="lowerLetter"/>
      <w:lvlText w:val="%8."/>
      <w:lvlJc w:val="left"/>
      <w:pPr>
        <w:ind w:left="6267" w:hanging="360"/>
      </w:pPr>
    </w:lvl>
    <w:lvl w:ilvl="8" w:tplc="0409001B" w:tentative="1">
      <w:start w:val="1"/>
      <w:numFmt w:val="lowerRoman"/>
      <w:lvlText w:val="%9."/>
      <w:lvlJc w:val="right"/>
      <w:pPr>
        <w:ind w:left="6987" w:hanging="180"/>
      </w:pPr>
    </w:lvl>
  </w:abstractNum>
  <w:abstractNum w:abstractNumId="21" w15:restartNumberingAfterBreak="0">
    <w:nsid w:val="40C629C1"/>
    <w:multiLevelType w:val="hybridMultilevel"/>
    <w:tmpl w:val="6674D746"/>
    <w:lvl w:ilvl="0" w:tplc="04090017">
      <w:start w:val="1"/>
      <w:numFmt w:val="lowerLetter"/>
      <w:lvlText w:val="%1)"/>
      <w:lvlJc w:val="left"/>
      <w:pPr>
        <w:ind w:left="1440" w:hanging="360"/>
      </w:pPr>
      <w:rPr>
        <w:rFonts w:hint="default"/>
      </w:rPr>
    </w:lvl>
    <w:lvl w:ilvl="1" w:tplc="3AFE7B00">
      <w:start w:val="1"/>
      <w:numFmt w:val="decimal"/>
      <w:lvlText w:val="(%2)"/>
      <w:lvlJc w:val="left"/>
      <w:pPr>
        <w:ind w:left="2291" w:hanging="360"/>
      </w:pPr>
      <w:rPr>
        <w:rFonts w:ascii="Times New Roman" w:eastAsia="Times New Roman" w:hAnsi="Times New Roman" w:cs="Times New Roman"/>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2"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674EA"/>
    <w:multiLevelType w:val="hybridMultilevel"/>
    <w:tmpl w:val="ADD092B4"/>
    <w:lvl w:ilvl="0" w:tplc="9AB0C630">
      <w:start w:val="1"/>
      <w:numFmt w:val="decimal"/>
      <w:lvlText w:val="(%1)"/>
      <w:lvlJc w:val="left"/>
      <w:rPr>
        <w:rFonts w:hint="default"/>
        <w:color w:val="auto"/>
      </w:rPr>
    </w:lvl>
    <w:lvl w:ilvl="1" w:tplc="14542812">
      <w:start w:val="1"/>
      <w:numFmt w:val="lowerLetter"/>
      <w:lvlText w:val="%2)"/>
      <w:lvlJc w:val="left"/>
      <w:pPr>
        <w:ind w:left="810" w:hanging="360"/>
      </w:pPr>
      <w:rPr>
        <w:rFonts w:hint="default"/>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5" w15:restartNumberingAfterBreak="0">
    <w:nsid w:val="45DC3925"/>
    <w:multiLevelType w:val="hybridMultilevel"/>
    <w:tmpl w:val="5E4E6330"/>
    <w:lvl w:ilvl="0" w:tplc="665C383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4791500F"/>
    <w:multiLevelType w:val="hybridMultilevel"/>
    <w:tmpl w:val="95067714"/>
    <w:lvl w:ilvl="0" w:tplc="A6C8B466">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CA544D"/>
    <w:multiLevelType w:val="hybridMultilevel"/>
    <w:tmpl w:val="8D90351C"/>
    <w:lvl w:ilvl="0" w:tplc="C4521552">
      <w:start w:val="1"/>
      <w:numFmt w:val="decimal"/>
      <w:lvlText w:val="(%1)"/>
      <w:lvlJc w:val="left"/>
      <w:pPr>
        <w:tabs>
          <w:tab w:val="num" w:pos="360"/>
        </w:tabs>
        <w:ind w:left="360" w:hanging="360"/>
      </w:pPr>
      <w:rPr>
        <w:rFonts w:cs="Times New Roman" w:hint="default"/>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8" w15:restartNumberingAfterBreak="0">
    <w:nsid w:val="48E253C0"/>
    <w:multiLevelType w:val="hybridMultilevel"/>
    <w:tmpl w:val="FFA60BE4"/>
    <w:lvl w:ilvl="0" w:tplc="9656F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32B2C03"/>
    <w:multiLevelType w:val="hybridMultilevel"/>
    <w:tmpl w:val="29ACFD9E"/>
    <w:lvl w:ilvl="0" w:tplc="1C3C6F16">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76B374B"/>
    <w:multiLevelType w:val="hybridMultilevel"/>
    <w:tmpl w:val="D50CD8EC"/>
    <w:lvl w:ilvl="0" w:tplc="56C8AF06">
      <w:start w:val="5"/>
      <w:numFmt w:val="decimal"/>
      <w:lvlText w:val="(%1)"/>
      <w:lvlJc w:val="left"/>
      <w:pPr>
        <w:ind w:left="594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E5246A"/>
    <w:multiLevelType w:val="hybridMultilevel"/>
    <w:tmpl w:val="E2686652"/>
    <w:lvl w:ilvl="0" w:tplc="04090017">
      <w:start w:val="1"/>
      <w:numFmt w:val="lowerLetter"/>
      <w:lvlText w:val="%1)"/>
      <w:lvlJc w:val="left"/>
      <w:pPr>
        <w:ind w:left="966" w:hanging="293"/>
      </w:pPr>
      <w:rPr>
        <w:rFonts w:hint="default"/>
        <w:w w:val="100"/>
        <w:sz w:val="24"/>
        <w:szCs w:val="24"/>
        <w:lang w:val="ro-RO" w:eastAsia="en-US" w:bidi="ar-SA"/>
      </w:rPr>
    </w:lvl>
    <w:lvl w:ilvl="1" w:tplc="FFFFFFFF">
      <w:numFmt w:val="bullet"/>
      <w:lvlText w:val="•"/>
      <w:lvlJc w:val="left"/>
      <w:pPr>
        <w:ind w:left="1952" w:hanging="293"/>
      </w:pPr>
      <w:rPr>
        <w:rFonts w:hint="default"/>
        <w:lang w:val="ro-RO" w:eastAsia="en-US" w:bidi="ar-SA"/>
      </w:rPr>
    </w:lvl>
    <w:lvl w:ilvl="2" w:tplc="FFFFFFFF">
      <w:numFmt w:val="bullet"/>
      <w:lvlText w:val="•"/>
      <w:lvlJc w:val="left"/>
      <w:pPr>
        <w:ind w:left="2944" w:hanging="293"/>
      </w:pPr>
      <w:rPr>
        <w:rFonts w:hint="default"/>
        <w:lang w:val="ro-RO" w:eastAsia="en-US" w:bidi="ar-SA"/>
      </w:rPr>
    </w:lvl>
    <w:lvl w:ilvl="3" w:tplc="FFFFFFFF">
      <w:numFmt w:val="bullet"/>
      <w:lvlText w:val="•"/>
      <w:lvlJc w:val="left"/>
      <w:pPr>
        <w:ind w:left="3936" w:hanging="293"/>
      </w:pPr>
      <w:rPr>
        <w:rFonts w:hint="default"/>
        <w:lang w:val="ro-RO" w:eastAsia="en-US" w:bidi="ar-SA"/>
      </w:rPr>
    </w:lvl>
    <w:lvl w:ilvl="4" w:tplc="FFFFFFFF">
      <w:numFmt w:val="bullet"/>
      <w:lvlText w:val="•"/>
      <w:lvlJc w:val="left"/>
      <w:pPr>
        <w:ind w:left="4928" w:hanging="293"/>
      </w:pPr>
      <w:rPr>
        <w:rFonts w:hint="default"/>
        <w:lang w:val="ro-RO" w:eastAsia="en-US" w:bidi="ar-SA"/>
      </w:rPr>
    </w:lvl>
    <w:lvl w:ilvl="5" w:tplc="FFFFFFFF">
      <w:numFmt w:val="bullet"/>
      <w:lvlText w:val="•"/>
      <w:lvlJc w:val="left"/>
      <w:pPr>
        <w:ind w:left="5920" w:hanging="293"/>
      </w:pPr>
      <w:rPr>
        <w:rFonts w:hint="default"/>
        <w:lang w:val="ro-RO" w:eastAsia="en-US" w:bidi="ar-SA"/>
      </w:rPr>
    </w:lvl>
    <w:lvl w:ilvl="6" w:tplc="FFFFFFFF">
      <w:numFmt w:val="bullet"/>
      <w:lvlText w:val="•"/>
      <w:lvlJc w:val="left"/>
      <w:pPr>
        <w:ind w:left="6912" w:hanging="293"/>
      </w:pPr>
      <w:rPr>
        <w:rFonts w:hint="default"/>
        <w:lang w:val="ro-RO" w:eastAsia="en-US" w:bidi="ar-SA"/>
      </w:rPr>
    </w:lvl>
    <w:lvl w:ilvl="7" w:tplc="FFFFFFFF">
      <w:numFmt w:val="bullet"/>
      <w:lvlText w:val="•"/>
      <w:lvlJc w:val="left"/>
      <w:pPr>
        <w:ind w:left="7904" w:hanging="293"/>
      </w:pPr>
      <w:rPr>
        <w:rFonts w:hint="default"/>
        <w:lang w:val="ro-RO" w:eastAsia="en-US" w:bidi="ar-SA"/>
      </w:rPr>
    </w:lvl>
    <w:lvl w:ilvl="8" w:tplc="FFFFFFFF">
      <w:numFmt w:val="bullet"/>
      <w:lvlText w:val="•"/>
      <w:lvlJc w:val="left"/>
      <w:pPr>
        <w:ind w:left="8896" w:hanging="293"/>
      </w:pPr>
      <w:rPr>
        <w:rFonts w:hint="default"/>
        <w:lang w:val="ro-RO" w:eastAsia="en-US" w:bidi="ar-SA"/>
      </w:rPr>
    </w:lvl>
  </w:abstractNum>
  <w:abstractNum w:abstractNumId="35"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6" w15:restartNumberingAfterBreak="0">
    <w:nsid w:val="73A43CC1"/>
    <w:multiLevelType w:val="hybridMultilevel"/>
    <w:tmpl w:val="E5929FC8"/>
    <w:lvl w:ilvl="0" w:tplc="FA36AB54">
      <w:start w:val="9"/>
      <w:numFmt w:val="decimal"/>
      <w:lvlText w:val="(%1)"/>
      <w:lvlJc w:val="left"/>
      <w:pPr>
        <w:ind w:left="108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CA643D"/>
    <w:multiLevelType w:val="hybridMultilevel"/>
    <w:tmpl w:val="0D5490A2"/>
    <w:lvl w:ilvl="0" w:tplc="07D6F05C">
      <w:start w:val="1"/>
      <w:numFmt w:val="decimal"/>
      <w:lvlText w:val="(%1)"/>
      <w:lvlJc w:val="left"/>
      <w:pPr>
        <w:ind w:left="810" w:hanging="45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D931E5"/>
    <w:multiLevelType w:val="hybridMultilevel"/>
    <w:tmpl w:val="9C1C6ACA"/>
    <w:lvl w:ilvl="0" w:tplc="02DAAB14">
      <w:start w:val="1"/>
      <w:numFmt w:val="decimal"/>
      <w:lvlText w:val="(%1)"/>
      <w:lvlJc w:val="left"/>
      <w:pPr>
        <w:ind w:left="594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6435897">
    <w:abstractNumId w:val="13"/>
  </w:num>
  <w:num w:numId="2" w16cid:durableId="948900484">
    <w:abstractNumId w:val="14"/>
  </w:num>
  <w:num w:numId="3" w16cid:durableId="2004048570">
    <w:abstractNumId w:val="4"/>
    <w:lvlOverride w:ilvl="0">
      <w:startOverride w:val="1"/>
    </w:lvlOverride>
    <w:lvlOverride w:ilvl="1">
      <w:startOverride w:val="1"/>
    </w:lvlOverride>
  </w:num>
  <w:num w:numId="4" w16cid:durableId="1786120156">
    <w:abstractNumId w:val="23"/>
  </w:num>
  <w:num w:numId="5" w16cid:durableId="1321419234">
    <w:abstractNumId w:val="31"/>
  </w:num>
  <w:num w:numId="6" w16cid:durableId="259217445">
    <w:abstractNumId w:val="37"/>
  </w:num>
  <w:num w:numId="7" w16cid:durableId="170489940">
    <w:abstractNumId w:val="11"/>
  </w:num>
  <w:num w:numId="8" w16cid:durableId="645008192">
    <w:abstractNumId w:val="16"/>
  </w:num>
  <w:num w:numId="9" w16cid:durableId="1462385053">
    <w:abstractNumId w:val="7"/>
  </w:num>
  <w:num w:numId="10" w16cid:durableId="1009258927">
    <w:abstractNumId w:val="35"/>
  </w:num>
  <w:num w:numId="11" w16cid:durableId="1671448460">
    <w:abstractNumId w:val="21"/>
  </w:num>
  <w:num w:numId="12" w16cid:durableId="1819571197">
    <w:abstractNumId w:val="24"/>
  </w:num>
  <w:num w:numId="13" w16cid:durableId="1535536589">
    <w:abstractNumId w:val="26"/>
  </w:num>
  <w:num w:numId="14" w16cid:durableId="1153836471">
    <w:abstractNumId w:val="3"/>
  </w:num>
  <w:num w:numId="15" w16cid:durableId="1671173783">
    <w:abstractNumId w:val="39"/>
  </w:num>
  <w:num w:numId="16" w16cid:durableId="94597589">
    <w:abstractNumId w:val="32"/>
  </w:num>
  <w:num w:numId="17" w16cid:durableId="1020552222">
    <w:abstractNumId w:val="22"/>
  </w:num>
  <w:num w:numId="18" w16cid:durableId="382143634">
    <w:abstractNumId w:val="8"/>
  </w:num>
  <w:num w:numId="19" w16cid:durableId="1094084173">
    <w:abstractNumId w:val="30"/>
  </w:num>
  <w:num w:numId="20" w16cid:durableId="749303905">
    <w:abstractNumId w:val="29"/>
  </w:num>
  <w:num w:numId="21" w16cid:durableId="1786998500">
    <w:abstractNumId w:val="38"/>
  </w:num>
  <w:num w:numId="22" w16cid:durableId="302152449">
    <w:abstractNumId w:val="15"/>
  </w:num>
  <w:num w:numId="23" w16cid:durableId="131102080">
    <w:abstractNumId w:val="34"/>
  </w:num>
  <w:num w:numId="24" w16cid:durableId="1375080164">
    <w:abstractNumId w:val="19"/>
  </w:num>
  <w:num w:numId="25" w16cid:durableId="560672936">
    <w:abstractNumId w:val="6"/>
  </w:num>
  <w:num w:numId="26" w16cid:durableId="1580021951">
    <w:abstractNumId w:val="10"/>
  </w:num>
  <w:num w:numId="27" w16cid:durableId="453984207">
    <w:abstractNumId w:val="2"/>
  </w:num>
  <w:num w:numId="28" w16cid:durableId="965740856">
    <w:abstractNumId w:val="1"/>
  </w:num>
  <w:num w:numId="29" w16cid:durableId="901523464">
    <w:abstractNumId w:val="36"/>
  </w:num>
  <w:num w:numId="30" w16cid:durableId="749697901">
    <w:abstractNumId w:val="9"/>
  </w:num>
  <w:num w:numId="31" w16cid:durableId="213852542">
    <w:abstractNumId w:val="17"/>
  </w:num>
  <w:num w:numId="32" w16cid:durableId="11497374">
    <w:abstractNumId w:val="28"/>
  </w:num>
  <w:num w:numId="33" w16cid:durableId="1665470401">
    <w:abstractNumId w:val="18"/>
  </w:num>
  <w:num w:numId="34" w16cid:durableId="76559728">
    <w:abstractNumId w:val="5"/>
  </w:num>
  <w:num w:numId="35" w16cid:durableId="1776559044">
    <w:abstractNumId w:val="12"/>
  </w:num>
  <w:num w:numId="36" w16cid:durableId="292633723">
    <w:abstractNumId w:val="20"/>
  </w:num>
  <w:num w:numId="37" w16cid:durableId="1496916217">
    <w:abstractNumId w:val="25"/>
  </w:num>
  <w:num w:numId="38" w16cid:durableId="964775792">
    <w:abstractNumId w:val="27"/>
  </w:num>
  <w:num w:numId="39" w16cid:durableId="2130662424">
    <w:abstractNumId w:val="33"/>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eorgia.Pariza">
    <w15:presenceInfo w15:providerId="None" w15:userId="Georgia.Pariz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0BA2"/>
    <w:rsid w:val="00003132"/>
    <w:rsid w:val="0000345C"/>
    <w:rsid w:val="000039D4"/>
    <w:rsid w:val="000041DA"/>
    <w:rsid w:val="000052F7"/>
    <w:rsid w:val="00005B2C"/>
    <w:rsid w:val="000075E8"/>
    <w:rsid w:val="00007D2A"/>
    <w:rsid w:val="0001033E"/>
    <w:rsid w:val="00010A09"/>
    <w:rsid w:val="00010BFD"/>
    <w:rsid w:val="000110AF"/>
    <w:rsid w:val="0001144F"/>
    <w:rsid w:val="000122AE"/>
    <w:rsid w:val="0001270F"/>
    <w:rsid w:val="00012B52"/>
    <w:rsid w:val="00013A7E"/>
    <w:rsid w:val="0001502E"/>
    <w:rsid w:val="00015707"/>
    <w:rsid w:val="00015DE9"/>
    <w:rsid w:val="0001613E"/>
    <w:rsid w:val="00016EB1"/>
    <w:rsid w:val="0002041B"/>
    <w:rsid w:val="00020E12"/>
    <w:rsid w:val="00022DC6"/>
    <w:rsid w:val="00023FE7"/>
    <w:rsid w:val="0002407E"/>
    <w:rsid w:val="000245B9"/>
    <w:rsid w:val="00026037"/>
    <w:rsid w:val="00030899"/>
    <w:rsid w:val="00030F3F"/>
    <w:rsid w:val="00031551"/>
    <w:rsid w:val="00031568"/>
    <w:rsid w:val="000319D6"/>
    <w:rsid w:val="00031C39"/>
    <w:rsid w:val="000332B7"/>
    <w:rsid w:val="00033FEB"/>
    <w:rsid w:val="00034880"/>
    <w:rsid w:val="00037295"/>
    <w:rsid w:val="00037CB7"/>
    <w:rsid w:val="0004275B"/>
    <w:rsid w:val="000432BA"/>
    <w:rsid w:val="00044996"/>
    <w:rsid w:val="00044E4D"/>
    <w:rsid w:val="00045B9C"/>
    <w:rsid w:val="00045CD6"/>
    <w:rsid w:val="00046B56"/>
    <w:rsid w:val="0004721F"/>
    <w:rsid w:val="00047ED9"/>
    <w:rsid w:val="000503B2"/>
    <w:rsid w:val="00050583"/>
    <w:rsid w:val="00053487"/>
    <w:rsid w:val="00053849"/>
    <w:rsid w:val="00055F85"/>
    <w:rsid w:val="00056B77"/>
    <w:rsid w:val="00060345"/>
    <w:rsid w:val="00063855"/>
    <w:rsid w:val="00063A65"/>
    <w:rsid w:val="00063D4F"/>
    <w:rsid w:val="00064280"/>
    <w:rsid w:val="00064F84"/>
    <w:rsid w:val="00065CC1"/>
    <w:rsid w:val="000660A1"/>
    <w:rsid w:val="00066664"/>
    <w:rsid w:val="00067BEB"/>
    <w:rsid w:val="00071010"/>
    <w:rsid w:val="00072D91"/>
    <w:rsid w:val="00073588"/>
    <w:rsid w:val="00074485"/>
    <w:rsid w:val="000752C0"/>
    <w:rsid w:val="00075603"/>
    <w:rsid w:val="00075A38"/>
    <w:rsid w:val="0007620B"/>
    <w:rsid w:val="0007700C"/>
    <w:rsid w:val="00077581"/>
    <w:rsid w:val="000778E5"/>
    <w:rsid w:val="00080824"/>
    <w:rsid w:val="00081448"/>
    <w:rsid w:val="0008157E"/>
    <w:rsid w:val="00082139"/>
    <w:rsid w:val="00082FC8"/>
    <w:rsid w:val="000839BC"/>
    <w:rsid w:val="00084E33"/>
    <w:rsid w:val="00084F43"/>
    <w:rsid w:val="000861EE"/>
    <w:rsid w:val="000864AA"/>
    <w:rsid w:val="0008673A"/>
    <w:rsid w:val="00086CE2"/>
    <w:rsid w:val="00090676"/>
    <w:rsid w:val="000910A3"/>
    <w:rsid w:val="00091376"/>
    <w:rsid w:val="00092844"/>
    <w:rsid w:val="00093505"/>
    <w:rsid w:val="00093B1D"/>
    <w:rsid w:val="00093DFD"/>
    <w:rsid w:val="00093E9F"/>
    <w:rsid w:val="00095230"/>
    <w:rsid w:val="00096144"/>
    <w:rsid w:val="00096400"/>
    <w:rsid w:val="00096AB1"/>
    <w:rsid w:val="000970F6"/>
    <w:rsid w:val="0009761F"/>
    <w:rsid w:val="000A271B"/>
    <w:rsid w:val="000A29F3"/>
    <w:rsid w:val="000A2CE5"/>
    <w:rsid w:val="000A5C8B"/>
    <w:rsid w:val="000A6399"/>
    <w:rsid w:val="000A6AC4"/>
    <w:rsid w:val="000A7297"/>
    <w:rsid w:val="000A7738"/>
    <w:rsid w:val="000B0B30"/>
    <w:rsid w:val="000B0E6D"/>
    <w:rsid w:val="000B156C"/>
    <w:rsid w:val="000B17C5"/>
    <w:rsid w:val="000B196D"/>
    <w:rsid w:val="000B22FC"/>
    <w:rsid w:val="000B2383"/>
    <w:rsid w:val="000B2BAD"/>
    <w:rsid w:val="000B3623"/>
    <w:rsid w:val="000B3B81"/>
    <w:rsid w:val="000B3C8E"/>
    <w:rsid w:val="000B45D7"/>
    <w:rsid w:val="000B4AFB"/>
    <w:rsid w:val="000B4D5C"/>
    <w:rsid w:val="000B7503"/>
    <w:rsid w:val="000B7B31"/>
    <w:rsid w:val="000C0F25"/>
    <w:rsid w:val="000C193A"/>
    <w:rsid w:val="000C1B14"/>
    <w:rsid w:val="000C1BB5"/>
    <w:rsid w:val="000C2327"/>
    <w:rsid w:val="000C2D74"/>
    <w:rsid w:val="000C3566"/>
    <w:rsid w:val="000C360F"/>
    <w:rsid w:val="000C3947"/>
    <w:rsid w:val="000C3AF8"/>
    <w:rsid w:val="000C40F0"/>
    <w:rsid w:val="000C4837"/>
    <w:rsid w:val="000C4C6D"/>
    <w:rsid w:val="000C58C0"/>
    <w:rsid w:val="000C5BD3"/>
    <w:rsid w:val="000C6661"/>
    <w:rsid w:val="000C6A78"/>
    <w:rsid w:val="000C71CB"/>
    <w:rsid w:val="000C77CC"/>
    <w:rsid w:val="000C77D7"/>
    <w:rsid w:val="000D0C75"/>
    <w:rsid w:val="000D1458"/>
    <w:rsid w:val="000D1A8C"/>
    <w:rsid w:val="000D1BEB"/>
    <w:rsid w:val="000D42CD"/>
    <w:rsid w:val="000D4AFB"/>
    <w:rsid w:val="000D5798"/>
    <w:rsid w:val="000D70D1"/>
    <w:rsid w:val="000D72DE"/>
    <w:rsid w:val="000D7681"/>
    <w:rsid w:val="000D7737"/>
    <w:rsid w:val="000D7F50"/>
    <w:rsid w:val="000E01B2"/>
    <w:rsid w:val="000E0350"/>
    <w:rsid w:val="000E0626"/>
    <w:rsid w:val="000E0867"/>
    <w:rsid w:val="000E4AAE"/>
    <w:rsid w:val="000E66E8"/>
    <w:rsid w:val="000E69C1"/>
    <w:rsid w:val="000E7130"/>
    <w:rsid w:val="000E723C"/>
    <w:rsid w:val="000E7473"/>
    <w:rsid w:val="000F1E81"/>
    <w:rsid w:val="000F2283"/>
    <w:rsid w:val="000F2EC7"/>
    <w:rsid w:val="000F36B7"/>
    <w:rsid w:val="000F461C"/>
    <w:rsid w:val="000F6054"/>
    <w:rsid w:val="000F6144"/>
    <w:rsid w:val="000F6AEF"/>
    <w:rsid w:val="000F6EBE"/>
    <w:rsid w:val="000F7425"/>
    <w:rsid w:val="00100970"/>
    <w:rsid w:val="001022A7"/>
    <w:rsid w:val="001028EF"/>
    <w:rsid w:val="001045D3"/>
    <w:rsid w:val="00105F57"/>
    <w:rsid w:val="00105FA3"/>
    <w:rsid w:val="00106799"/>
    <w:rsid w:val="00106EA2"/>
    <w:rsid w:val="00107A81"/>
    <w:rsid w:val="00110040"/>
    <w:rsid w:val="00110CBF"/>
    <w:rsid w:val="00111165"/>
    <w:rsid w:val="0011152C"/>
    <w:rsid w:val="00111C53"/>
    <w:rsid w:val="00112EB8"/>
    <w:rsid w:val="00113841"/>
    <w:rsid w:val="00113C93"/>
    <w:rsid w:val="00113CA6"/>
    <w:rsid w:val="00114DED"/>
    <w:rsid w:val="0011522B"/>
    <w:rsid w:val="00115F1F"/>
    <w:rsid w:val="0011631F"/>
    <w:rsid w:val="00116C9B"/>
    <w:rsid w:val="00116D0F"/>
    <w:rsid w:val="00116F31"/>
    <w:rsid w:val="0011742B"/>
    <w:rsid w:val="00117559"/>
    <w:rsid w:val="00117C4D"/>
    <w:rsid w:val="001203A0"/>
    <w:rsid w:val="001204A5"/>
    <w:rsid w:val="00120C82"/>
    <w:rsid w:val="00120E7D"/>
    <w:rsid w:val="00121810"/>
    <w:rsid w:val="001237D9"/>
    <w:rsid w:val="00123895"/>
    <w:rsid w:val="00125627"/>
    <w:rsid w:val="001269DA"/>
    <w:rsid w:val="00126AB8"/>
    <w:rsid w:val="00127EB9"/>
    <w:rsid w:val="001332FE"/>
    <w:rsid w:val="00133894"/>
    <w:rsid w:val="001344EC"/>
    <w:rsid w:val="0013533A"/>
    <w:rsid w:val="001364A0"/>
    <w:rsid w:val="0013686A"/>
    <w:rsid w:val="00136B13"/>
    <w:rsid w:val="0013710C"/>
    <w:rsid w:val="00137596"/>
    <w:rsid w:val="0014023E"/>
    <w:rsid w:val="0014099E"/>
    <w:rsid w:val="00140F8B"/>
    <w:rsid w:val="00143F56"/>
    <w:rsid w:val="00144610"/>
    <w:rsid w:val="00144AC0"/>
    <w:rsid w:val="00145030"/>
    <w:rsid w:val="0014524F"/>
    <w:rsid w:val="00145684"/>
    <w:rsid w:val="00147FD3"/>
    <w:rsid w:val="00150004"/>
    <w:rsid w:val="001503FD"/>
    <w:rsid w:val="00150E82"/>
    <w:rsid w:val="00150EFD"/>
    <w:rsid w:val="00151CA0"/>
    <w:rsid w:val="00153199"/>
    <w:rsid w:val="00153637"/>
    <w:rsid w:val="0015457B"/>
    <w:rsid w:val="0015586C"/>
    <w:rsid w:val="00156AC2"/>
    <w:rsid w:val="00156E9F"/>
    <w:rsid w:val="00156EF0"/>
    <w:rsid w:val="00157208"/>
    <w:rsid w:val="00157F1A"/>
    <w:rsid w:val="0016136C"/>
    <w:rsid w:val="00161828"/>
    <w:rsid w:val="00161837"/>
    <w:rsid w:val="0016223D"/>
    <w:rsid w:val="0016252B"/>
    <w:rsid w:val="00162663"/>
    <w:rsid w:val="001631B4"/>
    <w:rsid w:val="00163549"/>
    <w:rsid w:val="00163651"/>
    <w:rsid w:val="001638D2"/>
    <w:rsid w:val="001639D7"/>
    <w:rsid w:val="00164A47"/>
    <w:rsid w:val="00164A58"/>
    <w:rsid w:val="00164C64"/>
    <w:rsid w:val="0016520D"/>
    <w:rsid w:val="001653CE"/>
    <w:rsid w:val="00167835"/>
    <w:rsid w:val="00171141"/>
    <w:rsid w:val="00171853"/>
    <w:rsid w:val="00171B49"/>
    <w:rsid w:val="00172B5C"/>
    <w:rsid w:val="001730A5"/>
    <w:rsid w:val="00173171"/>
    <w:rsid w:val="00173412"/>
    <w:rsid w:val="00173BA0"/>
    <w:rsid w:val="00177087"/>
    <w:rsid w:val="0017744E"/>
    <w:rsid w:val="0017746B"/>
    <w:rsid w:val="001775A2"/>
    <w:rsid w:val="00180BE4"/>
    <w:rsid w:val="00180F66"/>
    <w:rsid w:val="00181228"/>
    <w:rsid w:val="0018216E"/>
    <w:rsid w:val="001834B5"/>
    <w:rsid w:val="0018360E"/>
    <w:rsid w:val="0018368A"/>
    <w:rsid w:val="00184089"/>
    <w:rsid w:val="00184330"/>
    <w:rsid w:val="0018642E"/>
    <w:rsid w:val="00186AD7"/>
    <w:rsid w:val="00190F37"/>
    <w:rsid w:val="0019191F"/>
    <w:rsid w:val="00192F48"/>
    <w:rsid w:val="00193FED"/>
    <w:rsid w:val="001951E3"/>
    <w:rsid w:val="00195B0D"/>
    <w:rsid w:val="00195B23"/>
    <w:rsid w:val="00196B0B"/>
    <w:rsid w:val="001A04BE"/>
    <w:rsid w:val="001A0631"/>
    <w:rsid w:val="001A0CC2"/>
    <w:rsid w:val="001A1685"/>
    <w:rsid w:val="001A2856"/>
    <w:rsid w:val="001A2F57"/>
    <w:rsid w:val="001A34B9"/>
    <w:rsid w:val="001A449C"/>
    <w:rsid w:val="001A54BD"/>
    <w:rsid w:val="001A6660"/>
    <w:rsid w:val="001A6802"/>
    <w:rsid w:val="001A6B77"/>
    <w:rsid w:val="001B1978"/>
    <w:rsid w:val="001B1CDA"/>
    <w:rsid w:val="001B1E92"/>
    <w:rsid w:val="001B1F65"/>
    <w:rsid w:val="001B20E3"/>
    <w:rsid w:val="001B2234"/>
    <w:rsid w:val="001B22D6"/>
    <w:rsid w:val="001B2582"/>
    <w:rsid w:val="001B25B9"/>
    <w:rsid w:val="001B313B"/>
    <w:rsid w:val="001B53E9"/>
    <w:rsid w:val="001B56FE"/>
    <w:rsid w:val="001B6B7D"/>
    <w:rsid w:val="001B6DFC"/>
    <w:rsid w:val="001B707E"/>
    <w:rsid w:val="001B7D18"/>
    <w:rsid w:val="001C03CE"/>
    <w:rsid w:val="001C08B6"/>
    <w:rsid w:val="001C0B64"/>
    <w:rsid w:val="001C0CBF"/>
    <w:rsid w:val="001C123B"/>
    <w:rsid w:val="001C2CA3"/>
    <w:rsid w:val="001C3BF0"/>
    <w:rsid w:val="001C4817"/>
    <w:rsid w:val="001C4FED"/>
    <w:rsid w:val="001C5DA1"/>
    <w:rsid w:val="001C6088"/>
    <w:rsid w:val="001D01CA"/>
    <w:rsid w:val="001D1A39"/>
    <w:rsid w:val="001D2AA4"/>
    <w:rsid w:val="001D3689"/>
    <w:rsid w:val="001D4730"/>
    <w:rsid w:val="001D4ADB"/>
    <w:rsid w:val="001D57D5"/>
    <w:rsid w:val="001D6B1A"/>
    <w:rsid w:val="001D7307"/>
    <w:rsid w:val="001D7474"/>
    <w:rsid w:val="001D7680"/>
    <w:rsid w:val="001D7EF2"/>
    <w:rsid w:val="001E0AC7"/>
    <w:rsid w:val="001E0C6D"/>
    <w:rsid w:val="001E1683"/>
    <w:rsid w:val="001E1A39"/>
    <w:rsid w:val="001E1E07"/>
    <w:rsid w:val="001E1F49"/>
    <w:rsid w:val="001E29B2"/>
    <w:rsid w:val="001E2B68"/>
    <w:rsid w:val="001E3CD4"/>
    <w:rsid w:val="001E3D5D"/>
    <w:rsid w:val="001E4E64"/>
    <w:rsid w:val="001E65D3"/>
    <w:rsid w:val="001E6667"/>
    <w:rsid w:val="001E7A3F"/>
    <w:rsid w:val="001E7D6F"/>
    <w:rsid w:val="001E7EFF"/>
    <w:rsid w:val="001F18FC"/>
    <w:rsid w:val="001F2DB5"/>
    <w:rsid w:val="001F30D9"/>
    <w:rsid w:val="001F4FC5"/>
    <w:rsid w:val="001F5175"/>
    <w:rsid w:val="001F5C64"/>
    <w:rsid w:val="001F646A"/>
    <w:rsid w:val="001F6515"/>
    <w:rsid w:val="001F76BE"/>
    <w:rsid w:val="001F7EE7"/>
    <w:rsid w:val="002000E8"/>
    <w:rsid w:val="00200A9E"/>
    <w:rsid w:val="0020146C"/>
    <w:rsid w:val="00201D26"/>
    <w:rsid w:val="00202327"/>
    <w:rsid w:val="00202BB5"/>
    <w:rsid w:val="00203717"/>
    <w:rsid w:val="00204216"/>
    <w:rsid w:val="00204569"/>
    <w:rsid w:val="0020547E"/>
    <w:rsid w:val="00206F59"/>
    <w:rsid w:val="00210731"/>
    <w:rsid w:val="002108B1"/>
    <w:rsid w:val="00211ECE"/>
    <w:rsid w:val="00212464"/>
    <w:rsid w:val="00215646"/>
    <w:rsid w:val="0021585E"/>
    <w:rsid w:val="00216838"/>
    <w:rsid w:val="00216BBA"/>
    <w:rsid w:val="00217DB9"/>
    <w:rsid w:val="00220634"/>
    <w:rsid w:val="002211C3"/>
    <w:rsid w:val="0022187D"/>
    <w:rsid w:val="00221968"/>
    <w:rsid w:val="0022199E"/>
    <w:rsid w:val="00221CB1"/>
    <w:rsid w:val="0022207C"/>
    <w:rsid w:val="0022229B"/>
    <w:rsid w:val="002222FA"/>
    <w:rsid w:val="00223BC3"/>
    <w:rsid w:val="00224253"/>
    <w:rsid w:val="002259A0"/>
    <w:rsid w:val="002262ED"/>
    <w:rsid w:val="00231CBA"/>
    <w:rsid w:val="00232F30"/>
    <w:rsid w:val="00233637"/>
    <w:rsid w:val="0023398F"/>
    <w:rsid w:val="00235659"/>
    <w:rsid w:val="00236FEA"/>
    <w:rsid w:val="00237C2C"/>
    <w:rsid w:val="00237D31"/>
    <w:rsid w:val="00240D5F"/>
    <w:rsid w:val="002417F0"/>
    <w:rsid w:val="002426F5"/>
    <w:rsid w:val="00242F6F"/>
    <w:rsid w:val="00244646"/>
    <w:rsid w:val="00244A96"/>
    <w:rsid w:val="00244AFD"/>
    <w:rsid w:val="00244EAF"/>
    <w:rsid w:val="0024648C"/>
    <w:rsid w:val="002465E2"/>
    <w:rsid w:val="002505C0"/>
    <w:rsid w:val="00250668"/>
    <w:rsid w:val="00251C4D"/>
    <w:rsid w:val="00252059"/>
    <w:rsid w:val="00252EBD"/>
    <w:rsid w:val="002531E5"/>
    <w:rsid w:val="00254A86"/>
    <w:rsid w:val="00256A38"/>
    <w:rsid w:val="00257FE2"/>
    <w:rsid w:val="002605F8"/>
    <w:rsid w:val="002611C8"/>
    <w:rsid w:val="00263E47"/>
    <w:rsid w:val="0026416E"/>
    <w:rsid w:val="00264DF9"/>
    <w:rsid w:val="00264E94"/>
    <w:rsid w:val="002653F5"/>
    <w:rsid w:val="0026549A"/>
    <w:rsid w:val="00265FA8"/>
    <w:rsid w:val="002664CA"/>
    <w:rsid w:val="00266ADF"/>
    <w:rsid w:val="002672FE"/>
    <w:rsid w:val="00267822"/>
    <w:rsid w:val="0027271A"/>
    <w:rsid w:val="002738F8"/>
    <w:rsid w:val="0027429D"/>
    <w:rsid w:val="002746F9"/>
    <w:rsid w:val="002769D8"/>
    <w:rsid w:val="00276AAF"/>
    <w:rsid w:val="002771C8"/>
    <w:rsid w:val="00280C23"/>
    <w:rsid w:val="00281C59"/>
    <w:rsid w:val="00282165"/>
    <w:rsid w:val="002822C7"/>
    <w:rsid w:val="00282844"/>
    <w:rsid w:val="00282A54"/>
    <w:rsid w:val="0028344E"/>
    <w:rsid w:val="0028387E"/>
    <w:rsid w:val="00284BA7"/>
    <w:rsid w:val="0028541A"/>
    <w:rsid w:val="00285604"/>
    <w:rsid w:val="00285C91"/>
    <w:rsid w:val="00285D4D"/>
    <w:rsid w:val="0028606C"/>
    <w:rsid w:val="00287293"/>
    <w:rsid w:val="00287A1F"/>
    <w:rsid w:val="002901A7"/>
    <w:rsid w:val="00292F1E"/>
    <w:rsid w:val="0029345C"/>
    <w:rsid w:val="00293645"/>
    <w:rsid w:val="0029393D"/>
    <w:rsid w:val="00293E08"/>
    <w:rsid w:val="00294DF4"/>
    <w:rsid w:val="0029505E"/>
    <w:rsid w:val="0029508B"/>
    <w:rsid w:val="002A0557"/>
    <w:rsid w:val="002A1765"/>
    <w:rsid w:val="002A2714"/>
    <w:rsid w:val="002A2C45"/>
    <w:rsid w:val="002A4892"/>
    <w:rsid w:val="002A49A4"/>
    <w:rsid w:val="002A4D06"/>
    <w:rsid w:val="002A5307"/>
    <w:rsid w:val="002A59D7"/>
    <w:rsid w:val="002A60A4"/>
    <w:rsid w:val="002A652F"/>
    <w:rsid w:val="002A66F8"/>
    <w:rsid w:val="002A6980"/>
    <w:rsid w:val="002A756C"/>
    <w:rsid w:val="002A7E36"/>
    <w:rsid w:val="002B0388"/>
    <w:rsid w:val="002B27E3"/>
    <w:rsid w:val="002B29F7"/>
    <w:rsid w:val="002B2CA3"/>
    <w:rsid w:val="002B3001"/>
    <w:rsid w:val="002B3D81"/>
    <w:rsid w:val="002B456A"/>
    <w:rsid w:val="002B4AFF"/>
    <w:rsid w:val="002B699E"/>
    <w:rsid w:val="002B6DDD"/>
    <w:rsid w:val="002B71B0"/>
    <w:rsid w:val="002B71EE"/>
    <w:rsid w:val="002B7BE3"/>
    <w:rsid w:val="002C075B"/>
    <w:rsid w:val="002C085D"/>
    <w:rsid w:val="002C0E66"/>
    <w:rsid w:val="002C2307"/>
    <w:rsid w:val="002C2CED"/>
    <w:rsid w:val="002C2E21"/>
    <w:rsid w:val="002C322C"/>
    <w:rsid w:val="002C4A1E"/>
    <w:rsid w:val="002C525F"/>
    <w:rsid w:val="002C5796"/>
    <w:rsid w:val="002C5B2C"/>
    <w:rsid w:val="002C60FF"/>
    <w:rsid w:val="002C6183"/>
    <w:rsid w:val="002C627C"/>
    <w:rsid w:val="002C7D68"/>
    <w:rsid w:val="002D1E22"/>
    <w:rsid w:val="002D2B95"/>
    <w:rsid w:val="002D2CF0"/>
    <w:rsid w:val="002D3E88"/>
    <w:rsid w:val="002D3FC7"/>
    <w:rsid w:val="002D54E6"/>
    <w:rsid w:val="002D5765"/>
    <w:rsid w:val="002D5B38"/>
    <w:rsid w:val="002D5D8F"/>
    <w:rsid w:val="002D60A9"/>
    <w:rsid w:val="002D6BAB"/>
    <w:rsid w:val="002E091B"/>
    <w:rsid w:val="002E0975"/>
    <w:rsid w:val="002E0C06"/>
    <w:rsid w:val="002E15CF"/>
    <w:rsid w:val="002E1807"/>
    <w:rsid w:val="002E1AD0"/>
    <w:rsid w:val="002E20F9"/>
    <w:rsid w:val="002E4C93"/>
    <w:rsid w:val="002E5449"/>
    <w:rsid w:val="002E5EFC"/>
    <w:rsid w:val="002E6924"/>
    <w:rsid w:val="002E7010"/>
    <w:rsid w:val="002F10B6"/>
    <w:rsid w:val="002F2361"/>
    <w:rsid w:val="002F35F2"/>
    <w:rsid w:val="002F3BB9"/>
    <w:rsid w:val="002F65C7"/>
    <w:rsid w:val="002F68D3"/>
    <w:rsid w:val="002F71FE"/>
    <w:rsid w:val="00300A49"/>
    <w:rsid w:val="00300C52"/>
    <w:rsid w:val="00301F58"/>
    <w:rsid w:val="003034C5"/>
    <w:rsid w:val="00303BF5"/>
    <w:rsid w:val="00304053"/>
    <w:rsid w:val="0030503D"/>
    <w:rsid w:val="00305F05"/>
    <w:rsid w:val="003060A6"/>
    <w:rsid w:val="003065C6"/>
    <w:rsid w:val="00307185"/>
    <w:rsid w:val="00307435"/>
    <w:rsid w:val="00307924"/>
    <w:rsid w:val="003125CD"/>
    <w:rsid w:val="00312685"/>
    <w:rsid w:val="00314864"/>
    <w:rsid w:val="003156DA"/>
    <w:rsid w:val="003156F5"/>
    <w:rsid w:val="00315883"/>
    <w:rsid w:val="0032075C"/>
    <w:rsid w:val="00320AFE"/>
    <w:rsid w:val="00321043"/>
    <w:rsid w:val="00321232"/>
    <w:rsid w:val="00321280"/>
    <w:rsid w:val="00321D6B"/>
    <w:rsid w:val="0032476A"/>
    <w:rsid w:val="00324E63"/>
    <w:rsid w:val="003251A7"/>
    <w:rsid w:val="0032592F"/>
    <w:rsid w:val="00326BB6"/>
    <w:rsid w:val="0032747A"/>
    <w:rsid w:val="00327854"/>
    <w:rsid w:val="00330F0F"/>
    <w:rsid w:val="003310A7"/>
    <w:rsid w:val="003310BC"/>
    <w:rsid w:val="00331BC5"/>
    <w:rsid w:val="00332276"/>
    <w:rsid w:val="003324A3"/>
    <w:rsid w:val="003324AE"/>
    <w:rsid w:val="00332E1E"/>
    <w:rsid w:val="003330B8"/>
    <w:rsid w:val="003336C7"/>
    <w:rsid w:val="003336FC"/>
    <w:rsid w:val="00333802"/>
    <w:rsid w:val="00333B11"/>
    <w:rsid w:val="00333BA3"/>
    <w:rsid w:val="003365AD"/>
    <w:rsid w:val="003366CE"/>
    <w:rsid w:val="0033712C"/>
    <w:rsid w:val="0033756F"/>
    <w:rsid w:val="00337A97"/>
    <w:rsid w:val="00337CCA"/>
    <w:rsid w:val="00337D6A"/>
    <w:rsid w:val="00340224"/>
    <w:rsid w:val="00340758"/>
    <w:rsid w:val="0034076E"/>
    <w:rsid w:val="00341A70"/>
    <w:rsid w:val="00341FC6"/>
    <w:rsid w:val="00342444"/>
    <w:rsid w:val="0034277C"/>
    <w:rsid w:val="00344118"/>
    <w:rsid w:val="003445CE"/>
    <w:rsid w:val="00344754"/>
    <w:rsid w:val="00346534"/>
    <w:rsid w:val="00350213"/>
    <w:rsid w:val="00350BAA"/>
    <w:rsid w:val="003514A5"/>
    <w:rsid w:val="003514A6"/>
    <w:rsid w:val="0035192D"/>
    <w:rsid w:val="003520F4"/>
    <w:rsid w:val="00352DFC"/>
    <w:rsid w:val="00352F6C"/>
    <w:rsid w:val="00353275"/>
    <w:rsid w:val="003535AB"/>
    <w:rsid w:val="003538F2"/>
    <w:rsid w:val="00354447"/>
    <w:rsid w:val="00355E44"/>
    <w:rsid w:val="00356901"/>
    <w:rsid w:val="0035722B"/>
    <w:rsid w:val="003576CB"/>
    <w:rsid w:val="0036071B"/>
    <w:rsid w:val="00360791"/>
    <w:rsid w:val="00360B73"/>
    <w:rsid w:val="00361D29"/>
    <w:rsid w:val="00363254"/>
    <w:rsid w:val="00364DF8"/>
    <w:rsid w:val="0036514F"/>
    <w:rsid w:val="00365206"/>
    <w:rsid w:val="00367375"/>
    <w:rsid w:val="00370C66"/>
    <w:rsid w:val="003714D2"/>
    <w:rsid w:val="00372D55"/>
    <w:rsid w:val="00374107"/>
    <w:rsid w:val="003742AE"/>
    <w:rsid w:val="00376AA2"/>
    <w:rsid w:val="00376F80"/>
    <w:rsid w:val="00380748"/>
    <w:rsid w:val="00382A7E"/>
    <w:rsid w:val="00382BF8"/>
    <w:rsid w:val="003849F2"/>
    <w:rsid w:val="0038503F"/>
    <w:rsid w:val="0038538B"/>
    <w:rsid w:val="003858DD"/>
    <w:rsid w:val="00386079"/>
    <w:rsid w:val="00386646"/>
    <w:rsid w:val="00386948"/>
    <w:rsid w:val="00387037"/>
    <w:rsid w:val="00387BE8"/>
    <w:rsid w:val="00390885"/>
    <w:rsid w:val="003910A7"/>
    <w:rsid w:val="00391D00"/>
    <w:rsid w:val="00392485"/>
    <w:rsid w:val="00392B4A"/>
    <w:rsid w:val="00392E6A"/>
    <w:rsid w:val="00394B1A"/>
    <w:rsid w:val="003953F3"/>
    <w:rsid w:val="003954EE"/>
    <w:rsid w:val="00395DE1"/>
    <w:rsid w:val="00397235"/>
    <w:rsid w:val="0039784B"/>
    <w:rsid w:val="003A036E"/>
    <w:rsid w:val="003A1F82"/>
    <w:rsid w:val="003A2276"/>
    <w:rsid w:val="003A236B"/>
    <w:rsid w:val="003A2F06"/>
    <w:rsid w:val="003A7257"/>
    <w:rsid w:val="003A7679"/>
    <w:rsid w:val="003A7DFC"/>
    <w:rsid w:val="003B0839"/>
    <w:rsid w:val="003B1504"/>
    <w:rsid w:val="003B17FC"/>
    <w:rsid w:val="003B2134"/>
    <w:rsid w:val="003B2E0E"/>
    <w:rsid w:val="003B42ED"/>
    <w:rsid w:val="003B45B1"/>
    <w:rsid w:val="003B4923"/>
    <w:rsid w:val="003B4D29"/>
    <w:rsid w:val="003B4DB2"/>
    <w:rsid w:val="003B52F4"/>
    <w:rsid w:val="003B5432"/>
    <w:rsid w:val="003B5907"/>
    <w:rsid w:val="003B5A45"/>
    <w:rsid w:val="003B5F02"/>
    <w:rsid w:val="003B5F8C"/>
    <w:rsid w:val="003B605F"/>
    <w:rsid w:val="003B619F"/>
    <w:rsid w:val="003C0045"/>
    <w:rsid w:val="003C22B0"/>
    <w:rsid w:val="003C2707"/>
    <w:rsid w:val="003C2F34"/>
    <w:rsid w:val="003C59ED"/>
    <w:rsid w:val="003C7410"/>
    <w:rsid w:val="003C755F"/>
    <w:rsid w:val="003C75A2"/>
    <w:rsid w:val="003C78AC"/>
    <w:rsid w:val="003D0747"/>
    <w:rsid w:val="003D08D5"/>
    <w:rsid w:val="003D0EF4"/>
    <w:rsid w:val="003D14EB"/>
    <w:rsid w:val="003D3BAA"/>
    <w:rsid w:val="003D4497"/>
    <w:rsid w:val="003E1805"/>
    <w:rsid w:val="003E2188"/>
    <w:rsid w:val="003E2719"/>
    <w:rsid w:val="003E3221"/>
    <w:rsid w:val="003E3850"/>
    <w:rsid w:val="003E5A3A"/>
    <w:rsid w:val="003E5C55"/>
    <w:rsid w:val="003E6065"/>
    <w:rsid w:val="003E60D0"/>
    <w:rsid w:val="003E6A4D"/>
    <w:rsid w:val="003E6C22"/>
    <w:rsid w:val="003E7314"/>
    <w:rsid w:val="003E75D1"/>
    <w:rsid w:val="003E79CD"/>
    <w:rsid w:val="003F015C"/>
    <w:rsid w:val="003F050C"/>
    <w:rsid w:val="003F0BB4"/>
    <w:rsid w:val="003F0BBA"/>
    <w:rsid w:val="003F153D"/>
    <w:rsid w:val="003F18E3"/>
    <w:rsid w:val="003F1D97"/>
    <w:rsid w:val="003F2373"/>
    <w:rsid w:val="003F450F"/>
    <w:rsid w:val="003F60D4"/>
    <w:rsid w:val="003F6C58"/>
    <w:rsid w:val="003F7183"/>
    <w:rsid w:val="00401052"/>
    <w:rsid w:val="004019BA"/>
    <w:rsid w:val="00402EF3"/>
    <w:rsid w:val="00403815"/>
    <w:rsid w:val="00403EAE"/>
    <w:rsid w:val="00407004"/>
    <w:rsid w:val="00407034"/>
    <w:rsid w:val="004070FA"/>
    <w:rsid w:val="0040740A"/>
    <w:rsid w:val="0040765F"/>
    <w:rsid w:val="0040790E"/>
    <w:rsid w:val="00407D46"/>
    <w:rsid w:val="00411C9F"/>
    <w:rsid w:val="00412182"/>
    <w:rsid w:val="004137A0"/>
    <w:rsid w:val="00414367"/>
    <w:rsid w:val="004148F8"/>
    <w:rsid w:val="0041773A"/>
    <w:rsid w:val="00417AD0"/>
    <w:rsid w:val="00420C11"/>
    <w:rsid w:val="00420DDF"/>
    <w:rsid w:val="00421ADE"/>
    <w:rsid w:val="0042227C"/>
    <w:rsid w:val="0042616E"/>
    <w:rsid w:val="00426540"/>
    <w:rsid w:val="004267C4"/>
    <w:rsid w:val="00426983"/>
    <w:rsid w:val="00427800"/>
    <w:rsid w:val="0043012E"/>
    <w:rsid w:val="00430A5F"/>
    <w:rsid w:val="00430F61"/>
    <w:rsid w:val="00431A94"/>
    <w:rsid w:val="004336C3"/>
    <w:rsid w:val="00433F92"/>
    <w:rsid w:val="00434B23"/>
    <w:rsid w:val="004352B8"/>
    <w:rsid w:val="00435F8B"/>
    <w:rsid w:val="00437770"/>
    <w:rsid w:val="00437BBE"/>
    <w:rsid w:val="00440AD0"/>
    <w:rsid w:val="00440C95"/>
    <w:rsid w:val="00441310"/>
    <w:rsid w:val="00441574"/>
    <w:rsid w:val="0044189A"/>
    <w:rsid w:val="00445103"/>
    <w:rsid w:val="004456E1"/>
    <w:rsid w:val="00445E36"/>
    <w:rsid w:val="0044665C"/>
    <w:rsid w:val="004468B8"/>
    <w:rsid w:val="00451154"/>
    <w:rsid w:val="00451853"/>
    <w:rsid w:val="0045445E"/>
    <w:rsid w:val="00455F37"/>
    <w:rsid w:val="00456C00"/>
    <w:rsid w:val="00460116"/>
    <w:rsid w:val="00460632"/>
    <w:rsid w:val="004610AE"/>
    <w:rsid w:val="00461777"/>
    <w:rsid w:val="004638DA"/>
    <w:rsid w:val="00463976"/>
    <w:rsid w:val="00463DEA"/>
    <w:rsid w:val="0046418E"/>
    <w:rsid w:val="004654B4"/>
    <w:rsid w:val="00466249"/>
    <w:rsid w:val="00466E36"/>
    <w:rsid w:val="004679F0"/>
    <w:rsid w:val="00467C4F"/>
    <w:rsid w:val="004708A1"/>
    <w:rsid w:val="00470B46"/>
    <w:rsid w:val="00470FF3"/>
    <w:rsid w:val="00471293"/>
    <w:rsid w:val="004713AD"/>
    <w:rsid w:val="00471E13"/>
    <w:rsid w:val="004721DB"/>
    <w:rsid w:val="00473803"/>
    <w:rsid w:val="00473CEF"/>
    <w:rsid w:val="00474239"/>
    <w:rsid w:val="0048027B"/>
    <w:rsid w:val="00480594"/>
    <w:rsid w:val="004815F3"/>
    <w:rsid w:val="004816C3"/>
    <w:rsid w:val="004819C1"/>
    <w:rsid w:val="004819FD"/>
    <w:rsid w:val="00481EEE"/>
    <w:rsid w:val="0048230C"/>
    <w:rsid w:val="00483A93"/>
    <w:rsid w:val="0048475A"/>
    <w:rsid w:val="00484E9A"/>
    <w:rsid w:val="00485973"/>
    <w:rsid w:val="00487C4D"/>
    <w:rsid w:val="00490028"/>
    <w:rsid w:val="004908AD"/>
    <w:rsid w:val="00491080"/>
    <w:rsid w:val="00491C09"/>
    <w:rsid w:val="00492061"/>
    <w:rsid w:val="00492C70"/>
    <w:rsid w:val="00492D5A"/>
    <w:rsid w:val="00493964"/>
    <w:rsid w:val="00494BD2"/>
    <w:rsid w:val="004952FE"/>
    <w:rsid w:val="00495CB4"/>
    <w:rsid w:val="00495EFB"/>
    <w:rsid w:val="00496D7F"/>
    <w:rsid w:val="004974A1"/>
    <w:rsid w:val="00497EF2"/>
    <w:rsid w:val="004A021E"/>
    <w:rsid w:val="004A02EF"/>
    <w:rsid w:val="004A0917"/>
    <w:rsid w:val="004A0E13"/>
    <w:rsid w:val="004A229A"/>
    <w:rsid w:val="004A2731"/>
    <w:rsid w:val="004A3320"/>
    <w:rsid w:val="004A3C75"/>
    <w:rsid w:val="004A4AE6"/>
    <w:rsid w:val="004A4B8F"/>
    <w:rsid w:val="004A52AC"/>
    <w:rsid w:val="004A6970"/>
    <w:rsid w:val="004A6CD4"/>
    <w:rsid w:val="004B006D"/>
    <w:rsid w:val="004B0D26"/>
    <w:rsid w:val="004B17EA"/>
    <w:rsid w:val="004B2941"/>
    <w:rsid w:val="004B3630"/>
    <w:rsid w:val="004B47F0"/>
    <w:rsid w:val="004B7395"/>
    <w:rsid w:val="004C0C8D"/>
    <w:rsid w:val="004C1FCA"/>
    <w:rsid w:val="004C2A51"/>
    <w:rsid w:val="004C2EE1"/>
    <w:rsid w:val="004C4188"/>
    <w:rsid w:val="004C67A4"/>
    <w:rsid w:val="004C6861"/>
    <w:rsid w:val="004C6BC1"/>
    <w:rsid w:val="004C72D2"/>
    <w:rsid w:val="004C7E5D"/>
    <w:rsid w:val="004D04DE"/>
    <w:rsid w:val="004D1017"/>
    <w:rsid w:val="004D18FA"/>
    <w:rsid w:val="004D21E8"/>
    <w:rsid w:val="004D2843"/>
    <w:rsid w:val="004D3275"/>
    <w:rsid w:val="004D51F9"/>
    <w:rsid w:val="004D6E64"/>
    <w:rsid w:val="004D7767"/>
    <w:rsid w:val="004E4235"/>
    <w:rsid w:val="004E46F6"/>
    <w:rsid w:val="004E53F4"/>
    <w:rsid w:val="004E571D"/>
    <w:rsid w:val="004E696A"/>
    <w:rsid w:val="004F0CB9"/>
    <w:rsid w:val="004F1D04"/>
    <w:rsid w:val="004F1F31"/>
    <w:rsid w:val="004F267E"/>
    <w:rsid w:val="004F29FC"/>
    <w:rsid w:val="004F2F44"/>
    <w:rsid w:val="004F3111"/>
    <w:rsid w:val="004F5070"/>
    <w:rsid w:val="004F5978"/>
    <w:rsid w:val="004F5F73"/>
    <w:rsid w:val="004F6AF3"/>
    <w:rsid w:val="005006AC"/>
    <w:rsid w:val="00500ACC"/>
    <w:rsid w:val="005037DA"/>
    <w:rsid w:val="00503A36"/>
    <w:rsid w:val="0050473A"/>
    <w:rsid w:val="00504D41"/>
    <w:rsid w:val="00504EE3"/>
    <w:rsid w:val="00505CCD"/>
    <w:rsid w:val="00506CE8"/>
    <w:rsid w:val="00507948"/>
    <w:rsid w:val="00507F95"/>
    <w:rsid w:val="0051061F"/>
    <w:rsid w:val="0051116C"/>
    <w:rsid w:val="00512569"/>
    <w:rsid w:val="00512B1B"/>
    <w:rsid w:val="00513607"/>
    <w:rsid w:val="0051383C"/>
    <w:rsid w:val="00513B0D"/>
    <w:rsid w:val="00515339"/>
    <w:rsid w:val="00516C56"/>
    <w:rsid w:val="005178EC"/>
    <w:rsid w:val="005200FB"/>
    <w:rsid w:val="00520E46"/>
    <w:rsid w:val="00521D6F"/>
    <w:rsid w:val="0052202F"/>
    <w:rsid w:val="00524728"/>
    <w:rsid w:val="00524A7D"/>
    <w:rsid w:val="00525021"/>
    <w:rsid w:val="00526568"/>
    <w:rsid w:val="00530082"/>
    <w:rsid w:val="00530A54"/>
    <w:rsid w:val="005317D6"/>
    <w:rsid w:val="00531C6E"/>
    <w:rsid w:val="0053242A"/>
    <w:rsid w:val="00532AA5"/>
    <w:rsid w:val="00533FEC"/>
    <w:rsid w:val="0053638F"/>
    <w:rsid w:val="0053659A"/>
    <w:rsid w:val="0054033B"/>
    <w:rsid w:val="00541CE5"/>
    <w:rsid w:val="00542AA9"/>
    <w:rsid w:val="00543CF3"/>
    <w:rsid w:val="00543FB8"/>
    <w:rsid w:val="0054402F"/>
    <w:rsid w:val="005457BF"/>
    <w:rsid w:val="005462BA"/>
    <w:rsid w:val="005462C7"/>
    <w:rsid w:val="00546AE2"/>
    <w:rsid w:val="00546B35"/>
    <w:rsid w:val="00550284"/>
    <w:rsid w:val="00550BEB"/>
    <w:rsid w:val="0055407D"/>
    <w:rsid w:val="005549ED"/>
    <w:rsid w:val="00555453"/>
    <w:rsid w:val="005560AE"/>
    <w:rsid w:val="0055770D"/>
    <w:rsid w:val="00557AD6"/>
    <w:rsid w:val="005605D1"/>
    <w:rsid w:val="0056073F"/>
    <w:rsid w:val="00560983"/>
    <w:rsid w:val="0056290D"/>
    <w:rsid w:val="00562FE3"/>
    <w:rsid w:val="00563688"/>
    <w:rsid w:val="0056441A"/>
    <w:rsid w:val="00564E5C"/>
    <w:rsid w:val="00565409"/>
    <w:rsid w:val="00566298"/>
    <w:rsid w:val="005672D1"/>
    <w:rsid w:val="00571538"/>
    <w:rsid w:val="00571ADB"/>
    <w:rsid w:val="005732BD"/>
    <w:rsid w:val="00574947"/>
    <w:rsid w:val="00575AC3"/>
    <w:rsid w:val="005760FE"/>
    <w:rsid w:val="005768A8"/>
    <w:rsid w:val="00577D80"/>
    <w:rsid w:val="00581487"/>
    <w:rsid w:val="00581847"/>
    <w:rsid w:val="00582115"/>
    <w:rsid w:val="00582120"/>
    <w:rsid w:val="005828B4"/>
    <w:rsid w:val="00582FD6"/>
    <w:rsid w:val="00584548"/>
    <w:rsid w:val="005860AB"/>
    <w:rsid w:val="00586799"/>
    <w:rsid w:val="005871AF"/>
    <w:rsid w:val="005871EB"/>
    <w:rsid w:val="00587AAC"/>
    <w:rsid w:val="0059107A"/>
    <w:rsid w:val="00592155"/>
    <w:rsid w:val="00592A85"/>
    <w:rsid w:val="0059401D"/>
    <w:rsid w:val="00595837"/>
    <w:rsid w:val="00596899"/>
    <w:rsid w:val="00596918"/>
    <w:rsid w:val="00597223"/>
    <w:rsid w:val="005A03BF"/>
    <w:rsid w:val="005A1FB7"/>
    <w:rsid w:val="005A25E6"/>
    <w:rsid w:val="005A2F0A"/>
    <w:rsid w:val="005A49DD"/>
    <w:rsid w:val="005A4FE9"/>
    <w:rsid w:val="005A509B"/>
    <w:rsid w:val="005A54A5"/>
    <w:rsid w:val="005A5ACA"/>
    <w:rsid w:val="005A6295"/>
    <w:rsid w:val="005A6366"/>
    <w:rsid w:val="005A7BCF"/>
    <w:rsid w:val="005A7E4B"/>
    <w:rsid w:val="005B086B"/>
    <w:rsid w:val="005B22EF"/>
    <w:rsid w:val="005B2740"/>
    <w:rsid w:val="005B2965"/>
    <w:rsid w:val="005B2D65"/>
    <w:rsid w:val="005B3A7A"/>
    <w:rsid w:val="005B5567"/>
    <w:rsid w:val="005B6437"/>
    <w:rsid w:val="005C00B9"/>
    <w:rsid w:val="005C11F9"/>
    <w:rsid w:val="005C137E"/>
    <w:rsid w:val="005C182A"/>
    <w:rsid w:val="005C1E39"/>
    <w:rsid w:val="005C2FCC"/>
    <w:rsid w:val="005C5AA1"/>
    <w:rsid w:val="005C7C73"/>
    <w:rsid w:val="005D0E82"/>
    <w:rsid w:val="005D1DC5"/>
    <w:rsid w:val="005D38BE"/>
    <w:rsid w:val="005D418D"/>
    <w:rsid w:val="005D42E6"/>
    <w:rsid w:val="005D4781"/>
    <w:rsid w:val="005D563B"/>
    <w:rsid w:val="005D5EB0"/>
    <w:rsid w:val="005D663B"/>
    <w:rsid w:val="005D705B"/>
    <w:rsid w:val="005D799E"/>
    <w:rsid w:val="005D79E8"/>
    <w:rsid w:val="005E0030"/>
    <w:rsid w:val="005E05D6"/>
    <w:rsid w:val="005E25C4"/>
    <w:rsid w:val="005E29F6"/>
    <w:rsid w:val="005E2BFA"/>
    <w:rsid w:val="005E3DC3"/>
    <w:rsid w:val="005E4187"/>
    <w:rsid w:val="005E4BEB"/>
    <w:rsid w:val="005E5DB9"/>
    <w:rsid w:val="005E5FA2"/>
    <w:rsid w:val="005E6259"/>
    <w:rsid w:val="005E6441"/>
    <w:rsid w:val="005E7D3A"/>
    <w:rsid w:val="005F059A"/>
    <w:rsid w:val="005F17CC"/>
    <w:rsid w:val="005F318C"/>
    <w:rsid w:val="005F3496"/>
    <w:rsid w:val="005F5716"/>
    <w:rsid w:val="005F60DD"/>
    <w:rsid w:val="005F632A"/>
    <w:rsid w:val="005F7E5D"/>
    <w:rsid w:val="006027A7"/>
    <w:rsid w:val="006030DE"/>
    <w:rsid w:val="0060345B"/>
    <w:rsid w:val="0060366D"/>
    <w:rsid w:val="0060373D"/>
    <w:rsid w:val="006041E9"/>
    <w:rsid w:val="0060440B"/>
    <w:rsid w:val="0060463C"/>
    <w:rsid w:val="00604AD7"/>
    <w:rsid w:val="00605017"/>
    <w:rsid w:val="00605AF8"/>
    <w:rsid w:val="00606B5F"/>
    <w:rsid w:val="00607944"/>
    <w:rsid w:val="00607ACA"/>
    <w:rsid w:val="00611288"/>
    <w:rsid w:val="00611C84"/>
    <w:rsid w:val="00612590"/>
    <w:rsid w:val="006125A5"/>
    <w:rsid w:val="00612ADF"/>
    <w:rsid w:val="0061371A"/>
    <w:rsid w:val="00614192"/>
    <w:rsid w:val="006141AD"/>
    <w:rsid w:val="00614263"/>
    <w:rsid w:val="006147BB"/>
    <w:rsid w:val="006148C0"/>
    <w:rsid w:val="00615D36"/>
    <w:rsid w:val="00616ECE"/>
    <w:rsid w:val="00617189"/>
    <w:rsid w:val="006242A6"/>
    <w:rsid w:val="006260B5"/>
    <w:rsid w:val="0062610F"/>
    <w:rsid w:val="00626843"/>
    <w:rsid w:val="006269ED"/>
    <w:rsid w:val="006272B0"/>
    <w:rsid w:val="00627B46"/>
    <w:rsid w:val="00627CB3"/>
    <w:rsid w:val="00630077"/>
    <w:rsid w:val="00630776"/>
    <w:rsid w:val="00630B4B"/>
    <w:rsid w:val="00632084"/>
    <w:rsid w:val="006323D2"/>
    <w:rsid w:val="00632CB1"/>
    <w:rsid w:val="006332A4"/>
    <w:rsid w:val="00634363"/>
    <w:rsid w:val="006346B5"/>
    <w:rsid w:val="00634EF5"/>
    <w:rsid w:val="00634F20"/>
    <w:rsid w:val="00636308"/>
    <w:rsid w:val="006364B7"/>
    <w:rsid w:val="006366E8"/>
    <w:rsid w:val="00636F95"/>
    <w:rsid w:val="006376A0"/>
    <w:rsid w:val="00637E8E"/>
    <w:rsid w:val="006403E6"/>
    <w:rsid w:val="00640757"/>
    <w:rsid w:val="00640E91"/>
    <w:rsid w:val="006430A4"/>
    <w:rsid w:val="0064366A"/>
    <w:rsid w:val="00643F8B"/>
    <w:rsid w:val="00644176"/>
    <w:rsid w:val="00644427"/>
    <w:rsid w:val="00644D14"/>
    <w:rsid w:val="00644F7B"/>
    <w:rsid w:val="00645991"/>
    <w:rsid w:val="00645B10"/>
    <w:rsid w:val="00645C35"/>
    <w:rsid w:val="00645D65"/>
    <w:rsid w:val="00646FB6"/>
    <w:rsid w:val="006474CB"/>
    <w:rsid w:val="006502B4"/>
    <w:rsid w:val="00650A68"/>
    <w:rsid w:val="00651228"/>
    <w:rsid w:val="00651B6E"/>
    <w:rsid w:val="006525C1"/>
    <w:rsid w:val="00652FC1"/>
    <w:rsid w:val="0065320E"/>
    <w:rsid w:val="00653DBE"/>
    <w:rsid w:val="00654249"/>
    <w:rsid w:val="006547A1"/>
    <w:rsid w:val="00654F00"/>
    <w:rsid w:val="0065678C"/>
    <w:rsid w:val="00656DD5"/>
    <w:rsid w:val="00660051"/>
    <w:rsid w:val="0066096B"/>
    <w:rsid w:val="00660AD2"/>
    <w:rsid w:val="00660C89"/>
    <w:rsid w:val="00661287"/>
    <w:rsid w:val="00661BC8"/>
    <w:rsid w:val="00662EE1"/>
    <w:rsid w:val="00664096"/>
    <w:rsid w:val="00666B3B"/>
    <w:rsid w:val="006672FB"/>
    <w:rsid w:val="00667309"/>
    <w:rsid w:val="006676D1"/>
    <w:rsid w:val="00670B0D"/>
    <w:rsid w:val="00670C4D"/>
    <w:rsid w:val="00670F63"/>
    <w:rsid w:val="00671740"/>
    <w:rsid w:val="00671D33"/>
    <w:rsid w:val="00672132"/>
    <w:rsid w:val="00672CAE"/>
    <w:rsid w:val="00673DA4"/>
    <w:rsid w:val="00674C51"/>
    <w:rsid w:val="0067566D"/>
    <w:rsid w:val="00676B35"/>
    <w:rsid w:val="00680B28"/>
    <w:rsid w:val="0068110D"/>
    <w:rsid w:val="00681178"/>
    <w:rsid w:val="00681327"/>
    <w:rsid w:val="00681AB4"/>
    <w:rsid w:val="00683128"/>
    <w:rsid w:val="006840F4"/>
    <w:rsid w:val="006848AD"/>
    <w:rsid w:val="00684D62"/>
    <w:rsid w:val="00685E8B"/>
    <w:rsid w:val="00686AB5"/>
    <w:rsid w:val="006870EE"/>
    <w:rsid w:val="00687988"/>
    <w:rsid w:val="00687DAF"/>
    <w:rsid w:val="006900D2"/>
    <w:rsid w:val="0069044F"/>
    <w:rsid w:val="0069048B"/>
    <w:rsid w:val="0069048C"/>
    <w:rsid w:val="006918F3"/>
    <w:rsid w:val="00691F4F"/>
    <w:rsid w:val="00692412"/>
    <w:rsid w:val="006925C2"/>
    <w:rsid w:val="0069274B"/>
    <w:rsid w:val="00693611"/>
    <w:rsid w:val="00693861"/>
    <w:rsid w:val="006958B1"/>
    <w:rsid w:val="006959A4"/>
    <w:rsid w:val="006969A8"/>
    <w:rsid w:val="00696F80"/>
    <w:rsid w:val="006A0B57"/>
    <w:rsid w:val="006A1467"/>
    <w:rsid w:val="006A1C7E"/>
    <w:rsid w:val="006A213B"/>
    <w:rsid w:val="006A33A9"/>
    <w:rsid w:val="006A374F"/>
    <w:rsid w:val="006A3803"/>
    <w:rsid w:val="006A4979"/>
    <w:rsid w:val="006A4998"/>
    <w:rsid w:val="006A56B8"/>
    <w:rsid w:val="006A6745"/>
    <w:rsid w:val="006A6C10"/>
    <w:rsid w:val="006A6C7B"/>
    <w:rsid w:val="006A6D60"/>
    <w:rsid w:val="006A761E"/>
    <w:rsid w:val="006A76BF"/>
    <w:rsid w:val="006B0DAA"/>
    <w:rsid w:val="006B1B72"/>
    <w:rsid w:val="006B3A6C"/>
    <w:rsid w:val="006B4C98"/>
    <w:rsid w:val="006B4D52"/>
    <w:rsid w:val="006B4E55"/>
    <w:rsid w:val="006B606B"/>
    <w:rsid w:val="006B7136"/>
    <w:rsid w:val="006C0025"/>
    <w:rsid w:val="006C266E"/>
    <w:rsid w:val="006C2F94"/>
    <w:rsid w:val="006C3DFC"/>
    <w:rsid w:val="006C687B"/>
    <w:rsid w:val="006C6F5F"/>
    <w:rsid w:val="006C75DF"/>
    <w:rsid w:val="006C7FF6"/>
    <w:rsid w:val="006D0710"/>
    <w:rsid w:val="006D0C4C"/>
    <w:rsid w:val="006D1030"/>
    <w:rsid w:val="006D1F1F"/>
    <w:rsid w:val="006D3123"/>
    <w:rsid w:val="006D31B2"/>
    <w:rsid w:val="006D4319"/>
    <w:rsid w:val="006D44D9"/>
    <w:rsid w:val="006D4A06"/>
    <w:rsid w:val="006D5541"/>
    <w:rsid w:val="006D5BF5"/>
    <w:rsid w:val="006D61D1"/>
    <w:rsid w:val="006D6352"/>
    <w:rsid w:val="006D69A2"/>
    <w:rsid w:val="006D71BA"/>
    <w:rsid w:val="006D7515"/>
    <w:rsid w:val="006E0E70"/>
    <w:rsid w:val="006E1A71"/>
    <w:rsid w:val="006E1D57"/>
    <w:rsid w:val="006E450E"/>
    <w:rsid w:val="006E4B30"/>
    <w:rsid w:val="006F111C"/>
    <w:rsid w:val="006F1634"/>
    <w:rsid w:val="006F17B9"/>
    <w:rsid w:val="006F1B78"/>
    <w:rsid w:val="006F2C9A"/>
    <w:rsid w:val="006F3076"/>
    <w:rsid w:val="006F3383"/>
    <w:rsid w:val="006F3C29"/>
    <w:rsid w:val="006F3CB7"/>
    <w:rsid w:val="006F4840"/>
    <w:rsid w:val="006F580E"/>
    <w:rsid w:val="006F6420"/>
    <w:rsid w:val="006F6ADE"/>
    <w:rsid w:val="00700333"/>
    <w:rsid w:val="007003C5"/>
    <w:rsid w:val="00702C63"/>
    <w:rsid w:val="0070316B"/>
    <w:rsid w:val="00703FF9"/>
    <w:rsid w:val="00705316"/>
    <w:rsid w:val="0070546B"/>
    <w:rsid w:val="00705F16"/>
    <w:rsid w:val="00710214"/>
    <w:rsid w:val="00710DAC"/>
    <w:rsid w:val="00711768"/>
    <w:rsid w:val="0071198E"/>
    <w:rsid w:val="00713269"/>
    <w:rsid w:val="00713525"/>
    <w:rsid w:val="007135AB"/>
    <w:rsid w:val="00713DEC"/>
    <w:rsid w:val="007140CB"/>
    <w:rsid w:val="007151A2"/>
    <w:rsid w:val="00715B1A"/>
    <w:rsid w:val="0071630D"/>
    <w:rsid w:val="00716571"/>
    <w:rsid w:val="00716E37"/>
    <w:rsid w:val="00717560"/>
    <w:rsid w:val="007177C4"/>
    <w:rsid w:val="00720CE2"/>
    <w:rsid w:val="0072100F"/>
    <w:rsid w:val="0072116D"/>
    <w:rsid w:val="007213D6"/>
    <w:rsid w:val="007216E6"/>
    <w:rsid w:val="007221C5"/>
    <w:rsid w:val="00723EEC"/>
    <w:rsid w:val="0072447F"/>
    <w:rsid w:val="00724A49"/>
    <w:rsid w:val="00725155"/>
    <w:rsid w:val="00725824"/>
    <w:rsid w:val="007262F2"/>
    <w:rsid w:val="007263CE"/>
    <w:rsid w:val="0072651E"/>
    <w:rsid w:val="0072717B"/>
    <w:rsid w:val="00727347"/>
    <w:rsid w:val="0073185D"/>
    <w:rsid w:val="00731B58"/>
    <w:rsid w:val="00732BEC"/>
    <w:rsid w:val="0073314E"/>
    <w:rsid w:val="00733574"/>
    <w:rsid w:val="00735354"/>
    <w:rsid w:val="0073619A"/>
    <w:rsid w:val="0073674B"/>
    <w:rsid w:val="00737024"/>
    <w:rsid w:val="00737398"/>
    <w:rsid w:val="00737C5F"/>
    <w:rsid w:val="00737EB8"/>
    <w:rsid w:val="007402CA"/>
    <w:rsid w:val="00741601"/>
    <w:rsid w:val="007417B5"/>
    <w:rsid w:val="0074317F"/>
    <w:rsid w:val="007435A7"/>
    <w:rsid w:val="007441CF"/>
    <w:rsid w:val="007443CF"/>
    <w:rsid w:val="007451C2"/>
    <w:rsid w:val="00745723"/>
    <w:rsid w:val="00745D86"/>
    <w:rsid w:val="00747819"/>
    <w:rsid w:val="00750C9B"/>
    <w:rsid w:val="00752847"/>
    <w:rsid w:val="00752939"/>
    <w:rsid w:val="0075324C"/>
    <w:rsid w:val="0075380F"/>
    <w:rsid w:val="0075387F"/>
    <w:rsid w:val="00754C35"/>
    <w:rsid w:val="00754FDF"/>
    <w:rsid w:val="00755F54"/>
    <w:rsid w:val="007560BF"/>
    <w:rsid w:val="007566BB"/>
    <w:rsid w:val="00760215"/>
    <w:rsid w:val="0076147C"/>
    <w:rsid w:val="0076213A"/>
    <w:rsid w:val="007625ED"/>
    <w:rsid w:val="007636A8"/>
    <w:rsid w:val="007637AE"/>
    <w:rsid w:val="0076415F"/>
    <w:rsid w:val="007648B1"/>
    <w:rsid w:val="0076588C"/>
    <w:rsid w:val="00766978"/>
    <w:rsid w:val="00766A90"/>
    <w:rsid w:val="0076786F"/>
    <w:rsid w:val="00767AB7"/>
    <w:rsid w:val="00770608"/>
    <w:rsid w:val="00770731"/>
    <w:rsid w:val="00770C98"/>
    <w:rsid w:val="00770EDA"/>
    <w:rsid w:val="00771A62"/>
    <w:rsid w:val="00771A79"/>
    <w:rsid w:val="00774B6A"/>
    <w:rsid w:val="00775005"/>
    <w:rsid w:val="007754FD"/>
    <w:rsid w:val="007764B5"/>
    <w:rsid w:val="00776E05"/>
    <w:rsid w:val="007775B9"/>
    <w:rsid w:val="007808F1"/>
    <w:rsid w:val="00781219"/>
    <w:rsid w:val="007816DD"/>
    <w:rsid w:val="00781ACF"/>
    <w:rsid w:val="00782BDE"/>
    <w:rsid w:val="0078331C"/>
    <w:rsid w:val="00783825"/>
    <w:rsid w:val="00784653"/>
    <w:rsid w:val="00784A99"/>
    <w:rsid w:val="00784B6A"/>
    <w:rsid w:val="0078533C"/>
    <w:rsid w:val="00785C8B"/>
    <w:rsid w:val="007862BF"/>
    <w:rsid w:val="0078636E"/>
    <w:rsid w:val="00791B50"/>
    <w:rsid w:val="00791E69"/>
    <w:rsid w:val="00792C00"/>
    <w:rsid w:val="00792F9B"/>
    <w:rsid w:val="0079435F"/>
    <w:rsid w:val="007945D9"/>
    <w:rsid w:val="00795C98"/>
    <w:rsid w:val="0079616D"/>
    <w:rsid w:val="00796360"/>
    <w:rsid w:val="007964FE"/>
    <w:rsid w:val="007970AD"/>
    <w:rsid w:val="007970DA"/>
    <w:rsid w:val="00797802"/>
    <w:rsid w:val="007A043C"/>
    <w:rsid w:val="007A1AE8"/>
    <w:rsid w:val="007A23D7"/>
    <w:rsid w:val="007A2FB3"/>
    <w:rsid w:val="007A309F"/>
    <w:rsid w:val="007A3109"/>
    <w:rsid w:val="007A3C62"/>
    <w:rsid w:val="007A43B7"/>
    <w:rsid w:val="007A57EF"/>
    <w:rsid w:val="007A5CDC"/>
    <w:rsid w:val="007A5EDC"/>
    <w:rsid w:val="007A6A9A"/>
    <w:rsid w:val="007A716A"/>
    <w:rsid w:val="007B0CBB"/>
    <w:rsid w:val="007B1340"/>
    <w:rsid w:val="007B1BCC"/>
    <w:rsid w:val="007B29DC"/>
    <w:rsid w:val="007B2A72"/>
    <w:rsid w:val="007B3B26"/>
    <w:rsid w:val="007B440C"/>
    <w:rsid w:val="007B506A"/>
    <w:rsid w:val="007B51A8"/>
    <w:rsid w:val="007B5AAF"/>
    <w:rsid w:val="007B66C6"/>
    <w:rsid w:val="007B7F54"/>
    <w:rsid w:val="007C1A4F"/>
    <w:rsid w:val="007C2A06"/>
    <w:rsid w:val="007C3C82"/>
    <w:rsid w:val="007C44F5"/>
    <w:rsid w:val="007C527E"/>
    <w:rsid w:val="007C686E"/>
    <w:rsid w:val="007D02CC"/>
    <w:rsid w:val="007D1C35"/>
    <w:rsid w:val="007D41CD"/>
    <w:rsid w:val="007D52DC"/>
    <w:rsid w:val="007D65FF"/>
    <w:rsid w:val="007D669D"/>
    <w:rsid w:val="007D6B30"/>
    <w:rsid w:val="007D75F3"/>
    <w:rsid w:val="007D7933"/>
    <w:rsid w:val="007E03C1"/>
    <w:rsid w:val="007E0A50"/>
    <w:rsid w:val="007E1430"/>
    <w:rsid w:val="007E146B"/>
    <w:rsid w:val="007E1C26"/>
    <w:rsid w:val="007E1FDA"/>
    <w:rsid w:val="007E4099"/>
    <w:rsid w:val="007E522E"/>
    <w:rsid w:val="007E5499"/>
    <w:rsid w:val="007E54E3"/>
    <w:rsid w:val="007E58BD"/>
    <w:rsid w:val="007E79F4"/>
    <w:rsid w:val="007E7E03"/>
    <w:rsid w:val="007F0943"/>
    <w:rsid w:val="007F14F1"/>
    <w:rsid w:val="007F2699"/>
    <w:rsid w:val="007F2B08"/>
    <w:rsid w:val="007F3027"/>
    <w:rsid w:val="007F3994"/>
    <w:rsid w:val="007F40C1"/>
    <w:rsid w:val="007F59DF"/>
    <w:rsid w:val="007F6529"/>
    <w:rsid w:val="007F6F26"/>
    <w:rsid w:val="00800138"/>
    <w:rsid w:val="00800AF2"/>
    <w:rsid w:val="0080143D"/>
    <w:rsid w:val="008028D7"/>
    <w:rsid w:val="00802A7F"/>
    <w:rsid w:val="00802D5F"/>
    <w:rsid w:val="00804AE2"/>
    <w:rsid w:val="00807181"/>
    <w:rsid w:val="00807A21"/>
    <w:rsid w:val="00807C1D"/>
    <w:rsid w:val="00807DCA"/>
    <w:rsid w:val="008105BE"/>
    <w:rsid w:val="00810E21"/>
    <w:rsid w:val="008124D6"/>
    <w:rsid w:val="008132E8"/>
    <w:rsid w:val="00813528"/>
    <w:rsid w:val="008144D6"/>
    <w:rsid w:val="00814DBA"/>
    <w:rsid w:val="00814DC3"/>
    <w:rsid w:val="008151F4"/>
    <w:rsid w:val="008153A5"/>
    <w:rsid w:val="00815B2F"/>
    <w:rsid w:val="008161B7"/>
    <w:rsid w:val="0081657C"/>
    <w:rsid w:val="00816D2D"/>
    <w:rsid w:val="008171DC"/>
    <w:rsid w:val="0081739A"/>
    <w:rsid w:val="00817F98"/>
    <w:rsid w:val="008203D5"/>
    <w:rsid w:val="00820447"/>
    <w:rsid w:val="00820F85"/>
    <w:rsid w:val="00822A70"/>
    <w:rsid w:val="008238F9"/>
    <w:rsid w:val="00825B0B"/>
    <w:rsid w:val="008260E1"/>
    <w:rsid w:val="00826E61"/>
    <w:rsid w:val="00827C01"/>
    <w:rsid w:val="00827F05"/>
    <w:rsid w:val="0083008F"/>
    <w:rsid w:val="00832B40"/>
    <w:rsid w:val="00832DB0"/>
    <w:rsid w:val="00832FDD"/>
    <w:rsid w:val="00834019"/>
    <w:rsid w:val="00834B97"/>
    <w:rsid w:val="00834CE6"/>
    <w:rsid w:val="008351C1"/>
    <w:rsid w:val="008354F0"/>
    <w:rsid w:val="008358B1"/>
    <w:rsid w:val="00835906"/>
    <w:rsid w:val="00835E91"/>
    <w:rsid w:val="008365C9"/>
    <w:rsid w:val="0084027F"/>
    <w:rsid w:val="0084065B"/>
    <w:rsid w:val="00841949"/>
    <w:rsid w:val="00843D12"/>
    <w:rsid w:val="00843DC0"/>
    <w:rsid w:val="008451B5"/>
    <w:rsid w:val="008457FE"/>
    <w:rsid w:val="008470A2"/>
    <w:rsid w:val="008512D9"/>
    <w:rsid w:val="0085188D"/>
    <w:rsid w:val="00851992"/>
    <w:rsid w:val="00851E64"/>
    <w:rsid w:val="008539DE"/>
    <w:rsid w:val="00854126"/>
    <w:rsid w:val="008541B7"/>
    <w:rsid w:val="00854293"/>
    <w:rsid w:val="0085506D"/>
    <w:rsid w:val="008555F4"/>
    <w:rsid w:val="00855CF5"/>
    <w:rsid w:val="00856771"/>
    <w:rsid w:val="008571E4"/>
    <w:rsid w:val="0085769D"/>
    <w:rsid w:val="00860711"/>
    <w:rsid w:val="008611C2"/>
    <w:rsid w:val="00861D04"/>
    <w:rsid w:val="00861E4F"/>
    <w:rsid w:val="00862F44"/>
    <w:rsid w:val="00863637"/>
    <w:rsid w:val="00864586"/>
    <w:rsid w:val="0086535E"/>
    <w:rsid w:val="0086717E"/>
    <w:rsid w:val="00867330"/>
    <w:rsid w:val="008674FB"/>
    <w:rsid w:val="00867BC6"/>
    <w:rsid w:val="00870913"/>
    <w:rsid w:val="008711A6"/>
    <w:rsid w:val="008736A4"/>
    <w:rsid w:val="008759E4"/>
    <w:rsid w:val="00876AFC"/>
    <w:rsid w:val="0088128F"/>
    <w:rsid w:val="008814E8"/>
    <w:rsid w:val="0088174A"/>
    <w:rsid w:val="00881A91"/>
    <w:rsid w:val="00882007"/>
    <w:rsid w:val="00882108"/>
    <w:rsid w:val="00882498"/>
    <w:rsid w:val="00882519"/>
    <w:rsid w:val="00883326"/>
    <w:rsid w:val="00883DA0"/>
    <w:rsid w:val="008847B3"/>
    <w:rsid w:val="00884D76"/>
    <w:rsid w:val="00884FA4"/>
    <w:rsid w:val="00886368"/>
    <w:rsid w:val="00886BA2"/>
    <w:rsid w:val="00887065"/>
    <w:rsid w:val="008900A3"/>
    <w:rsid w:val="00891252"/>
    <w:rsid w:val="00891CD0"/>
    <w:rsid w:val="00893459"/>
    <w:rsid w:val="00894402"/>
    <w:rsid w:val="00894A62"/>
    <w:rsid w:val="0089517D"/>
    <w:rsid w:val="00897377"/>
    <w:rsid w:val="008A050C"/>
    <w:rsid w:val="008A151A"/>
    <w:rsid w:val="008A1AAA"/>
    <w:rsid w:val="008A2580"/>
    <w:rsid w:val="008A4496"/>
    <w:rsid w:val="008A4DC1"/>
    <w:rsid w:val="008A598D"/>
    <w:rsid w:val="008B0402"/>
    <w:rsid w:val="008B16ED"/>
    <w:rsid w:val="008B2B4E"/>
    <w:rsid w:val="008B2CDA"/>
    <w:rsid w:val="008B32D5"/>
    <w:rsid w:val="008B34A4"/>
    <w:rsid w:val="008B3B6E"/>
    <w:rsid w:val="008B3F25"/>
    <w:rsid w:val="008B6877"/>
    <w:rsid w:val="008C0118"/>
    <w:rsid w:val="008C0892"/>
    <w:rsid w:val="008C1E96"/>
    <w:rsid w:val="008C2AB6"/>
    <w:rsid w:val="008C38A1"/>
    <w:rsid w:val="008C540E"/>
    <w:rsid w:val="008D0E29"/>
    <w:rsid w:val="008D176F"/>
    <w:rsid w:val="008D1A9F"/>
    <w:rsid w:val="008D2746"/>
    <w:rsid w:val="008D2DC8"/>
    <w:rsid w:val="008D3B71"/>
    <w:rsid w:val="008D44A4"/>
    <w:rsid w:val="008D4D6E"/>
    <w:rsid w:val="008D5128"/>
    <w:rsid w:val="008D5187"/>
    <w:rsid w:val="008D640C"/>
    <w:rsid w:val="008D7C6A"/>
    <w:rsid w:val="008E0DD5"/>
    <w:rsid w:val="008E14C6"/>
    <w:rsid w:val="008E1823"/>
    <w:rsid w:val="008E1ACA"/>
    <w:rsid w:val="008E394B"/>
    <w:rsid w:val="008E4DD9"/>
    <w:rsid w:val="008E4F89"/>
    <w:rsid w:val="008E791F"/>
    <w:rsid w:val="008E7CE5"/>
    <w:rsid w:val="008E7FC6"/>
    <w:rsid w:val="008F0679"/>
    <w:rsid w:val="008F070C"/>
    <w:rsid w:val="008F18F1"/>
    <w:rsid w:val="008F22DF"/>
    <w:rsid w:val="008F3C46"/>
    <w:rsid w:val="008F3E7D"/>
    <w:rsid w:val="008F4220"/>
    <w:rsid w:val="008F5371"/>
    <w:rsid w:val="008F5A90"/>
    <w:rsid w:val="008F6A4B"/>
    <w:rsid w:val="00900169"/>
    <w:rsid w:val="00900C35"/>
    <w:rsid w:val="00900EEB"/>
    <w:rsid w:val="0090184B"/>
    <w:rsid w:val="00901C6E"/>
    <w:rsid w:val="00902976"/>
    <w:rsid w:val="00903C5F"/>
    <w:rsid w:val="009062A5"/>
    <w:rsid w:val="00906D71"/>
    <w:rsid w:val="009077E2"/>
    <w:rsid w:val="00910469"/>
    <w:rsid w:val="00910D46"/>
    <w:rsid w:val="00910F6C"/>
    <w:rsid w:val="00911A93"/>
    <w:rsid w:val="00911B2A"/>
    <w:rsid w:val="00911D2D"/>
    <w:rsid w:val="00912120"/>
    <w:rsid w:val="009141FD"/>
    <w:rsid w:val="009167D2"/>
    <w:rsid w:val="00916F98"/>
    <w:rsid w:val="009175FC"/>
    <w:rsid w:val="0091771C"/>
    <w:rsid w:val="0091781F"/>
    <w:rsid w:val="00920DD1"/>
    <w:rsid w:val="009230C4"/>
    <w:rsid w:val="00923A48"/>
    <w:rsid w:val="009253F2"/>
    <w:rsid w:val="00925C19"/>
    <w:rsid w:val="00926381"/>
    <w:rsid w:val="009300C8"/>
    <w:rsid w:val="00932E3F"/>
    <w:rsid w:val="00936EB6"/>
    <w:rsid w:val="009409C0"/>
    <w:rsid w:val="009412C5"/>
    <w:rsid w:val="00942210"/>
    <w:rsid w:val="00942425"/>
    <w:rsid w:val="0094295F"/>
    <w:rsid w:val="00942A08"/>
    <w:rsid w:val="00942B54"/>
    <w:rsid w:val="00943893"/>
    <w:rsid w:val="009452A5"/>
    <w:rsid w:val="0094548B"/>
    <w:rsid w:val="00945747"/>
    <w:rsid w:val="0094641A"/>
    <w:rsid w:val="00946665"/>
    <w:rsid w:val="00946868"/>
    <w:rsid w:val="0094691C"/>
    <w:rsid w:val="00946D3D"/>
    <w:rsid w:val="00950A30"/>
    <w:rsid w:val="00951789"/>
    <w:rsid w:val="00951905"/>
    <w:rsid w:val="0095269D"/>
    <w:rsid w:val="00952FFF"/>
    <w:rsid w:val="00953D45"/>
    <w:rsid w:val="00954371"/>
    <w:rsid w:val="00954C48"/>
    <w:rsid w:val="00955603"/>
    <w:rsid w:val="00955959"/>
    <w:rsid w:val="0095704D"/>
    <w:rsid w:val="00957085"/>
    <w:rsid w:val="009576F3"/>
    <w:rsid w:val="00957F0A"/>
    <w:rsid w:val="00960101"/>
    <w:rsid w:val="00960F1C"/>
    <w:rsid w:val="00961F5D"/>
    <w:rsid w:val="00962264"/>
    <w:rsid w:val="009629F1"/>
    <w:rsid w:val="00962EF1"/>
    <w:rsid w:val="00963EFC"/>
    <w:rsid w:val="00964AAF"/>
    <w:rsid w:val="00964E25"/>
    <w:rsid w:val="00965BFE"/>
    <w:rsid w:val="00967047"/>
    <w:rsid w:val="009670C1"/>
    <w:rsid w:val="00967199"/>
    <w:rsid w:val="0097085F"/>
    <w:rsid w:val="00971632"/>
    <w:rsid w:val="009717F2"/>
    <w:rsid w:val="00971D89"/>
    <w:rsid w:val="00972360"/>
    <w:rsid w:val="00972F63"/>
    <w:rsid w:val="00973CEA"/>
    <w:rsid w:val="00973FFC"/>
    <w:rsid w:val="00974B7E"/>
    <w:rsid w:val="00974BC3"/>
    <w:rsid w:val="009755C4"/>
    <w:rsid w:val="00975EEC"/>
    <w:rsid w:val="00976291"/>
    <w:rsid w:val="00976AB9"/>
    <w:rsid w:val="009772D8"/>
    <w:rsid w:val="0097799D"/>
    <w:rsid w:val="009812E5"/>
    <w:rsid w:val="009826AA"/>
    <w:rsid w:val="00982D05"/>
    <w:rsid w:val="0098441F"/>
    <w:rsid w:val="00990844"/>
    <w:rsid w:val="009927C3"/>
    <w:rsid w:val="00995DE1"/>
    <w:rsid w:val="00996070"/>
    <w:rsid w:val="0099660F"/>
    <w:rsid w:val="009967F9"/>
    <w:rsid w:val="009977A8"/>
    <w:rsid w:val="009A2822"/>
    <w:rsid w:val="009A2C51"/>
    <w:rsid w:val="009A3114"/>
    <w:rsid w:val="009A33AA"/>
    <w:rsid w:val="009A3803"/>
    <w:rsid w:val="009A3AB0"/>
    <w:rsid w:val="009A4B5C"/>
    <w:rsid w:val="009A5155"/>
    <w:rsid w:val="009A5A6D"/>
    <w:rsid w:val="009A5DFA"/>
    <w:rsid w:val="009A6314"/>
    <w:rsid w:val="009A6573"/>
    <w:rsid w:val="009A760A"/>
    <w:rsid w:val="009B0CF1"/>
    <w:rsid w:val="009B107C"/>
    <w:rsid w:val="009B2079"/>
    <w:rsid w:val="009B2295"/>
    <w:rsid w:val="009B2D1F"/>
    <w:rsid w:val="009B2DE1"/>
    <w:rsid w:val="009B310A"/>
    <w:rsid w:val="009B4317"/>
    <w:rsid w:val="009B4410"/>
    <w:rsid w:val="009B5A5D"/>
    <w:rsid w:val="009B5AC0"/>
    <w:rsid w:val="009B637D"/>
    <w:rsid w:val="009B6849"/>
    <w:rsid w:val="009B7FD6"/>
    <w:rsid w:val="009C0421"/>
    <w:rsid w:val="009C0819"/>
    <w:rsid w:val="009C1158"/>
    <w:rsid w:val="009C23DF"/>
    <w:rsid w:val="009C264B"/>
    <w:rsid w:val="009C26AF"/>
    <w:rsid w:val="009C26B3"/>
    <w:rsid w:val="009C2DC7"/>
    <w:rsid w:val="009C4FF7"/>
    <w:rsid w:val="009C53A1"/>
    <w:rsid w:val="009C5E04"/>
    <w:rsid w:val="009D024D"/>
    <w:rsid w:val="009D0931"/>
    <w:rsid w:val="009D21DB"/>
    <w:rsid w:val="009D2EE8"/>
    <w:rsid w:val="009D4B64"/>
    <w:rsid w:val="009D4FD9"/>
    <w:rsid w:val="009D511F"/>
    <w:rsid w:val="009D5576"/>
    <w:rsid w:val="009D5667"/>
    <w:rsid w:val="009D5788"/>
    <w:rsid w:val="009D704C"/>
    <w:rsid w:val="009D7CA8"/>
    <w:rsid w:val="009E05AE"/>
    <w:rsid w:val="009E43E5"/>
    <w:rsid w:val="009E4876"/>
    <w:rsid w:val="009E4B3C"/>
    <w:rsid w:val="009E55C1"/>
    <w:rsid w:val="009E5C46"/>
    <w:rsid w:val="009E7F4A"/>
    <w:rsid w:val="009F03FB"/>
    <w:rsid w:val="009F0BBF"/>
    <w:rsid w:val="009F0E2C"/>
    <w:rsid w:val="009F13AE"/>
    <w:rsid w:val="009F1889"/>
    <w:rsid w:val="009F2867"/>
    <w:rsid w:val="009F34C8"/>
    <w:rsid w:val="009F47FE"/>
    <w:rsid w:val="009F55B2"/>
    <w:rsid w:val="009F7167"/>
    <w:rsid w:val="00A00978"/>
    <w:rsid w:val="00A02606"/>
    <w:rsid w:val="00A027A6"/>
    <w:rsid w:val="00A03DA9"/>
    <w:rsid w:val="00A04C2E"/>
    <w:rsid w:val="00A04D6E"/>
    <w:rsid w:val="00A0730A"/>
    <w:rsid w:val="00A07828"/>
    <w:rsid w:val="00A07A18"/>
    <w:rsid w:val="00A10120"/>
    <w:rsid w:val="00A1067B"/>
    <w:rsid w:val="00A11173"/>
    <w:rsid w:val="00A11300"/>
    <w:rsid w:val="00A11868"/>
    <w:rsid w:val="00A12943"/>
    <w:rsid w:val="00A12DC5"/>
    <w:rsid w:val="00A138FD"/>
    <w:rsid w:val="00A1408B"/>
    <w:rsid w:val="00A15333"/>
    <w:rsid w:val="00A15919"/>
    <w:rsid w:val="00A16CB9"/>
    <w:rsid w:val="00A16E5E"/>
    <w:rsid w:val="00A20B01"/>
    <w:rsid w:val="00A220C4"/>
    <w:rsid w:val="00A22222"/>
    <w:rsid w:val="00A2369E"/>
    <w:rsid w:val="00A238A7"/>
    <w:rsid w:val="00A23922"/>
    <w:rsid w:val="00A24277"/>
    <w:rsid w:val="00A24D93"/>
    <w:rsid w:val="00A255A1"/>
    <w:rsid w:val="00A2613B"/>
    <w:rsid w:val="00A27B8F"/>
    <w:rsid w:val="00A3047C"/>
    <w:rsid w:val="00A31434"/>
    <w:rsid w:val="00A32228"/>
    <w:rsid w:val="00A32D6A"/>
    <w:rsid w:val="00A33EAD"/>
    <w:rsid w:val="00A34932"/>
    <w:rsid w:val="00A35132"/>
    <w:rsid w:val="00A351F3"/>
    <w:rsid w:val="00A4053A"/>
    <w:rsid w:val="00A42F06"/>
    <w:rsid w:val="00A4579E"/>
    <w:rsid w:val="00A45C48"/>
    <w:rsid w:val="00A46A99"/>
    <w:rsid w:val="00A47D57"/>
    <w:rsid w:val="00A505FA"/>
    <w:rsid w:val="00A50C6B"/>
    <w:rsid w:val="00A50E12"/>
    <w:rsid w:val="00A5246F"/>
    <w:rsid w:val="00A524EE"/>
    <w:rsid w:val="00A54825"/>
    <w:rsid w:val="00A571A9"/>
    <w:rsid w:val="00A60167"/>
    <w:rsid w:val="00A6045A"/>
    <w:rsid w:val="00A61600"/>
    <w:rsid w:val="00A62C41"/>
    <w:rsid w:val="00A62F08"/>
    <w:rsid w:val="00A634C6"/>
    <w:rsid w:val="00A63B73"/>
    <w:rsid w:val="00A64831"/>
    <w:rsid w:val="00A64893"/>
    <w:rsid w:val="00A65E5A"/>
    <w:rsid w:val="00A66CA6"/>
    <w:rsid w:val="00A674C7"/>
    <w:rsid w:val="00A67B80"/>
    <w:rsid w:val="00A7020B"/>
    <w:rsid w:val="00A70408"/>
    <w:rsid w:val="00A7044A"/>
    <w:rsid w:val="00A710F5"/>
    <w:rsid w:val="00A7110D"/>
    <w:rsid w:val="00A711D9"/>
    <w:rsid w:val="00A715AD"/>
    <w:rsid w:val="00A71C96"/>
    <w:rsid w:val="00A725FF"/>
    <w:rsid w:val="00A73691"/>
    <w:rsid w:val="00A74834"/>
    <w:rsid w:val="00A74E04"/>
    <w:rsid w:val="00A807B8"/>
    <w:rsid w:val="00A81690"/>
    <w:rsid w:val="00A81A3D"/>
    <w:rsid w:val="00A82818"/>
    <w:rsid w:val="00A82FA6"/>
    <w:rsid w:val="00A83671"/>
    <w:rsid w:val="00A838AA"/>
    <w:rsid w:val="00A83AB8"/>
    <w:rsid w:val="00A83B07"/>
    <w:rsid w:val="00A83C8A"/>
    <w:rsid w:val="00A83E5E"/>
    <w:rsid w:val="00A842A9"/>
    <w:rsid w:val="00A84D8F"/>
    <w:rsid w:val="00A84DA4"/>
    <w:rsid w:val="00A8502B"/>
    <w:rsid w:val="00A85808"/>
    <w:rsid w:val="00A85AEE"/>
    <w:rsid w:val="00A863E1"/>
    <w:rsid w:val="00A91938"/>
    <w:rsid w:val="00A9256D"/>
    <w:rsid w:val="00A932B4"/>
    <w:rsid w:val="00A93466"/>
    <w:rsid w:val="00A9387F"/>
    <w:rsid w:val="00A95301"/>
    <w:rsid w:val="00A96AF4"/>
    <w:rsid w:val="00A96FDC"/>
    <w:rsid w:val="00A97634"/>
    <w:rsid w:val="00A97A8B"/>
    <w:rsid w:val="00A97AD7"/>
    <w:rsid w:val="00AA0CBD"/>
    <w:rsid w:val="00AA0F29"/>
    <w:rsid w:val="00AA127E"/>
    <w:rsid w:val="00AA1BC2"/>
    <w:rsid w:val="00AA1F72"/>
    <w:rsid w:val="00AA2092"/>
    <w:rsid w:val="00AA566D"/>
    <w:rsid w:val="00AA56A6"/>
    <w:rsid w:val="00AA7134"/>
    <w:rsid w:val="00AA7547"/>
    <w:rsid w:val="00AB1AD6"/>
    <w:rsid w:val="00AB1C70"/>
    <w:rsid w:val="00AB2B94"/>
    <w:rsid w:val="00AB4535"/>
    <w:rsid w:val="00AB6A78"/>
    <w:rsid w:val="00AB6ACA"/>
    <w:rsid w:val="00AB6BE4"/>
    <w:rsid w:val="00AB7CFC"/>
    <w:rsid w:val="00AC0486"/>
    <w:rsid w:val="00AC1253"/>
    <w:rsid w:val="00AC1DA8"/>
    <w:rsid w:val="00AC20BA"/>
    <w:rsid w:val="00AC21ED"/>
    <w:rsid w:val="00AC2ABB"/>
    <w:rsid w:val="00AC2F26"/>
    <w:rsid w:val="00AC34DD"/>
    <w:rsid w:val="00AC3B98"/>
    <w:rsid w:val="00AC3BBA"/>
    <w:rsid w:val="00AC402F"/>
    <w:rsid w:val="00AC422D"/>
    <w:rsid w:val="00AC5A16"/>
    <w:rsid w:val="00AC632D"/>
    <w:rsid w:val="00AC78ED"/>
    <w:rsid w:val="00AC7C8E"/>
    <w:rsid w:val="00AC7F8F"/>
    <w:rsid w:val="00AD00B1"/>
    <w:rsid w:val="00AD10B3"/>
    <w:rsid w:val="00AD128D"/>
    <w:rsid w:val="00AD3D82"/>
    <w:rsid w:val="00AD3F2D"/>
    <w:rsid w:val="00AD4CD1"/>
    <w:rsid w:val="00AD4DBB"/>
    <w:rsid w:val="00AD53F8"/>
    <w:rsid w:val="00AD6687"/>
    <w:rsid w:val="00AD6D72"/>
    <w:rsid w:val="00AD72CC"/>
    <w:rsid w:val="00AE0DAD"/>
    <w:rsid w:val="00AE1907"/>
    <w:rsid w:val="00AE19D8"/>
    <w:rsid w:val="00AE30C1"/>
    <w:rsid w:val="00AE56A9"/>
    <w:rsid w:val="00AE740A"/>
    <w:rsid w:val="00AF04C5"/>
    <w:rsid w:val="00AF1BD6"/>
    <w:rsid w:val="00AF335D"/>
    <w:rsid w:val="00AF3CA3"/>
    <w:rsid w:val="00AF52FE"/>
    <w:rsid w:val="00AF564D"/>
    <w:rsid w:val="00AF6EE1"/>
    <w:rsid w:val="00AF6F08"/>
    <w:rsid w:val="00AF6FC3"/>
    <w:rsid w:val="00AF75F9"/>
    <w:rsid w:val="00B0012E"/>
    <w:rsid w:val="00B0189F"/>
    <w:rsid w:val="00B01E56"/>
    <w:rsid w:val="00B028F4"/>
    <w:rsid w:val="00B031A7"/>
    <w:rsid w:val="00B0331F"/>
    <w:rsid w:val="00B03645"/>
    <w:rsid w:val="00B03ED4"/>
    <w:rsid w:val="00B050E5"/>
    <w:rsid w:val="00B0543C"/>
    <w:rsid w:val="00B05F4A"/>
    <w:rsid w:val="00B107B6"/>
    <w:rsid w:val="00B10F6B"/>
    <w:rsid w:val="00B110CA"/>
    <w:rsid w:val="00B11871"/>
    <w:rsid w:val="00B126E3"/>
    <w:rsid w:val="00B134F0"/>
    <w:rsid w:val="00B135D8"/>
    <w:rsid w:val="00B13A27"/>
    <w:rsid w:val="00B13F83"/>
    <w:rsid w:val="00B1658D"/>
    <w:rsid w:val="00B1666D"/>
    <w:rsid w:val="00B1718C"/>
    <w:rsid w:val="00B2038E"/>
    <w:rsid w:val="00B20AAD"/>
    <w:rsid w:val="00B213FB"/>
    <w:rsid w:val="00B22216"/>
    <w:rsid w:val="00B229F6"/>
    <w:rsid w:val="00B23EA0"/>
    <w:rsid w:val="00B241EE"/>
    <w:rsid w:val="00B258CD"/>
    <w:rsid w:val="00B273FD"/>
    <w:rsid w:val="00B275F7"/>
    <w:rsid w:val="00B27F19"/>
    <w:rsid w:val="00B30229"/>
    <w:rsid w:val="00B306C3"/>
    <w:rsid w:val="00B30E1A"/>
    <w:rsid w:val="00B323D0"/>
    <w:rsid w:val="00B3342A"/>
    <w:rsid w:val="00B34228"/>
    <w:rsid w:val="00B3479B"/>
    <w:rsid w:val="00B3495F"/>
    <w:rsid w:val="00B35815"/>
    <w:rsid w:val="00B40091"/>
    <w:rsid w:val="00B40B92"/>
    <w:rsid w:val="00B422E5"/>
    <w:rsid w:val="00B428A7"/>
    <w:rsid w:val="00B42C3E"/>
    <w:rsid w:val="00B43DED"/>
    <w:rsid w:val="00B449E5"/>
    <w:rsid w:val="00B44C32"/>
    <w:rsid w:val="00B44EF1"/>
    <w:rsid w:val="00B44FC8"/>
    <w:rsid w:val="00B4557A"/>
    <w:rsid w:val="00B47440"/>
    <w:rsid w:val="00B51038"/>
    <w:rsid w:val="00B51087"/>
    <w:rsid w:val="00B511C6"/>
    <w:rsid w:val="00B51A05"/>
    <w:rsid w:val="00B54C5C"/>
    <w:rsid w:val="00B54F55"/>
    <w:rsid w:val="00B55AC1"/>
    <w:rsid w:val="00B563E0"/>
    <w:rsid w:val="00B57213"/>
    <w:rsid w:val="00B60558"/>
    <w:rsid w:val="00B60773"/>
    <w:rsid w:val="00B60E72"/>
    <w:rsid w:val="00B625B5"/>
    <w:rsid w:val="00B63A2D"/>
    <w:rsid w:val="00B64683"/>
    <w:rsid w:val="00B6472C"/>
    <w:rsid w:val="00B64E13"/>
    <w:rsid w:val="00B65F55"/>
    <w:rsid w:val="00B66042"/>
    <w:rsid w:val="00B66BAF"/>
    <w:rsid w:val="00B717AB"/>
    <w:rsid w:val="00B7288B"/>
    <w:rsid w:val="00B72E85"/>
    <w:rsid w:val="00B735F2"/>
    <w:rsid w:val="00B74726"/>
    <w:rsid w:val="00B74B8F"/>
    <w:rsid w:val="00B750DB"/>
    <w:rsid w:val="00B8039B"/>
    <w:rsid w:val="00B818D5"/>
    <w:rsid w:val="00B81A89"/>
    <w:rsid w:val="00B83BFB"/>
    <w:rsid w:val="00B84D56"/>
    <w:rsid w:val="00B84DCF"/>
    <w:rsid w:val="00B85BDD"/>
    <w:rsid w:val="00B85C34"/>
    <w:rsid w:val="00B86583"/>
    <w:rsid w:val="00B868EB"/>
    <w:rsid w:val="00B8775D"/>
    <w:rsid w:val="00B87EA5"/>
    <w:rsid w:val="00B9008D"/>
    <w:rsid w:val="00B901B6"/>
    <w:rsid w:val="00B904F4"/>
    <w:rsid w:val="00B91A0C"/>
    <w:rsid w:val="00B922FC"/>
    <w:rsid w:val="00B92ACA"/>
    <w:rsid w:val="00B948BC"/>
    <w:rsid w:val="00B94DF4"/>
    <w:rsid w:val="00B96B10"/>
    <w:rsid w:val="00B96CD5"/>
    <w:rsid w:val="00B97BE7"/>
    <w:rsid w:val="00BA085C"/>
    <w:rsid w:val="00BA1F7D"/>
    <w:rsid w:val="00BA2346"/>
    <w:rsid w:val="00BA3315"/>
    <w:rsid w:val="00BA3780"/>
    <w:rsid w:val="00BA3816"/>
    <w:rsid w:val="00BA3F99"/>
    <w:rsid w:val="00BA4D59"/>
    <w:rsid w:val="00BA5434"/>
    <w:rsid w:val="00BA5B65"/>
    <w:rsid w:val="00BA5BB1"/>
    <w:rsid w:val="00BA6D44"/>
    <w:rsid w:val="00BA755D"/>
    <w:rsid w:val="00BB1348"/>
    <w:rsid w:val="00BB1496"/>
    <w:rsid w:val="00BB1969"/>
    <w:rsid w:val="00BB19E6"/>
    <w:rsid w:val="00BB398D"/>
    <w:rsid w:val="00BB3A97"/>
    <w:rsid w:val="00BB420C"/>
    <w:rsid w:val="00BB47CB"/>
    <w:rsid w:val="00BB678B"/>
    <w:rsid w:val="00BB7053"/>
    <w:rsid w:val="00BB7299"/>
    <w:rsid w:val="00BC1222"/>
    <w:rsid w:val="00BC580F"/>
    <w:rsid w:val="00BC5A74"/>
    <w:rsid w:val="00BC5FB9"/>
    <w:rsid w:val="00BC66B7"/>
    <w:rsid w:val="00BC7B2D"/>
    <w:rsid w:val="00BC7FCE"/>
    <w:rsid w:val="00BD0516"/>
    <w:rsid w:val="00BD0B41"/>
    <w:rsid w:val="00BD11FC"/>
    <w:rsid w:val="00BD1BBE"/>
    <w:rsid w:val="00BD2CC3"/>
    <w:rsid w:val="00BD339F"/>
    <w:rsid w:val="00BD43F8"/>
    <w:rsid w:val="00BD4FCE"/>
    <w:rsid w:val="00BD50F7"/>
    <w:rsid w:val="00BD5B9D"/>
    <w:rsid w:val="00BD6233"/>
    <w:rsid w:val="00BD6E2C"/>
    <w:rsid w:val="00BD6F8B"/>
    <w:rsid w:val="00BD71D8"/>
    <w:rsid w:val="00BD7453"/>
    <w:rsid w:val="00BE0F12"/>
    <w:rsid w:val="00BE1BA3"/>
    <w:rsid w:val="00BE3170"/>
    <w:rsid w:val="00BE4CC1"/>
    <w:rsid w:val="00BE4D16"/>
    <w:rsid w:val="00BE57B2"/>
    <w:rsid w:val="00BE63BB"/>
    <w:rsid w:val="00BE6FF4"/>
    <w:rsid w:val="00BF082D"/>
    <w:rsid w:val="00BF0A77"/>
    <w:rsid w:val="00BF0F6B"/>
    <w:rsid w:val="00BF1694"/>
    <w:rsid w:val="00BF1BC6"/>
    <w:rsid w:val="00BF275A"/>
    <w:rsid w:val="00BF38B0"/>
    <w:rsid w:val="00BF70CC"/>
    <w:rsid w:val="00BF7E3E"/>
    <w:rsid w:val="00C01A8F"/>
    <w:rsid w:val="00C01F58"/>
    <w:rsid w:val="00C02676"/>
    <w:rsid w:val="00C02C4F"/>
    <w:rsid w:val="00C03443"/>
    <w:rsid w:val="00C038C6"/>
    <w:rsid w:val="00C049C2"/>
    <w:rsid w:val="00C0558D"/>
    <w:rsid w:val="00C0658B"/>
    <w:rsid w:val="00C06924"/>
    <w:rsid w:val="00C0784E"/>
    <w:rsid w:val="00C0796B"/>
    <w:rsid w:val="00C1174B"/>
    <w:rsid w:val="00C11CAA"/>
    <w:rsid w:val="00C120CD"/>
    <w:rsid w:val="00C153DE"/>
    <w:rsid w:val="00C16A12"/>
    <w:rsid w:val="00C16C1C"/>
    <w:rsid w:val="00C16C33"/>
    <w:rsid w:val="00C17911"/>
    <w:rsid w:val="00C21554"/>
    <w:rsid w:val="00C216A8"/>
    <w:rsid w:val="00C22CD3"/>
    <w:rsid w:val="00C2433D"/>
    <w:rsid w:val="00C2484B"/>
    <w:rsid w:val="00C25A96"/>
    <w:rsid w:val="00C25E50"/>
    <w:rsid w:val="00C260E5"/>
    <w:rsid w:val="00C268CA"/>
    <w:rsid w:val="00C27200"/>
    <w:rsid w:val="00C27897"/>
    <w:rsid w:val="00C278FA"/>
    <w:rsid w:val="00C30C86"/>
    <w:rsid w:val="00C31509"/>
    <w:rsid w:val="00C31C05"/>
    <w:rsid w:val="00C31D81"/>
    <w:rsid w:val="00C32048"/>
    <w:rsid w:val="00C3264B"/>
    <w:rsid w:val="00C353E2"/>
    <w:rsid w:val="00C35CAD"/>
    <w:rsid w:val="00C36B53"/>
    <w:rsid w:val="00C36E99"/>
    <w:rsid w:val="00C36F82"/>
    <w:rsid w:val="00C37AD0"/>
    <w:rsid w:val="00C41090"/>
    <w:rsid w:val="00C413E3"/>
    <w:rsid w:val="00C41D98"/>
    <w:rsid w:val="00C4209C"/>
    <w:rsid w:val="00C425B0"/>
    <w:rsid w:val="00C42E5D"/>
    <w:rsid w:val="00C44011"/>
    <w:rsid w:val="00C442A2"/>
    <w:rsid w:val="00C47397"/>
    <w:rsid w:val="00C47F1C"/>
    <w:rsid w:val="00C502DB"/>
    <w:rsid w:val="00C504E4"/>
    <w:rsid w:val="00C505A0"/>
    <w:rsid w:val="00C506CE"/>
    <w:rsid w:val="00C52051"/>
    <w:rsid w:val="00C539E4"/>
    <w:rsid w:val="00C541F0"/>
    <w:rsid w:val="00C55121"/>
    <w:rsid w:val="00C55909"/>
    <w:rsid w:val="00C572F4"/>
    <w:rsid w:val="00C603BD"/>
    <w:rsid w:val="00C6074C"/>
    <w:rsid w:val="00C61DC5"/>
    <w:rsid w:val="00C62697"/>
    <w:rsid w:val="00C62715"/>
    <w:rsid w:val="00C628D8"/>
    <w:rsid w:val="00C637A3"/>
    <w:rsid w:val="00C65786"/>
    <w:rsid w:val="00C6646F"/>
    <w:rsid w:val="00C67404"/>
    <w:rsid w:val="00C67444"/>
    <w:rsid w:val="00C67C5D"/>
    <w:rsid w:val="00C72520"/>
    <w:rsid w:val="00C72D25"/>
    <w:rsid w:val="00C74316"/>
    <w:rsid w:val="00C74CD9"/>
    <w:rsid w:val="00C74DA8"/>
    <w:rsid w:val="00C76710"/>
    <w:rsid w:val="00C76899"/>
    <w:rsid w:val="00C76D91"/>
    <w:rsid w:val="00C80D66"/>
    <w:rsid w:val="00C8203E"/>
    <w:rsid w:val="00C84EEB"/>
    <w:rsid w:val="00C8673D"/>
    <w:rsid w:val="00C90B0C"/>
    <w:rsid w:val="00C9133D"/>
    <w:rsid w:val="00C9581A"/>
    <w:rsid w:val="00C958F2"/>
    <w:rsid w:val="00CA00E5"/>
    <w:rsid w:val="00CA34ED"/>
    <w:rsid w:val="00CA37EA"/>
    <w:rsid w:val="00CA37FC"/>
    <w:rsid w:val="00CA3F7C"/>
    <w:rsid w:val="00CA4A4C"/>
    <w:rsid w:val="00CA53EC"/>
    <w:rsid w:val="00CA697E"/>
    <w:rsid w:val="00CA7598"/>
    <w:rsid w:val="00CB2C3B"/>
    <w:rsid w:val="00CB3BA3"/>
    <w:rsid w:val="00CB4338"/>
    <w:rsid w:val="00CB49E9"/>
    <w:rsid w:val="00CB4FBA"/>
    <w:rsid w:val="00CB72BB"/>
    <w:rsid w:val="00CC0BFF"/>
    <w:rsid w:val="00CC1341"/>
    <w:rsid w:val="00CC24CE"/>
    <w:rsid w:val="00CC3C05"/>
    <w:rsid w:val="00CC4A64"/>
    <w:rsid w:val="00CC4D38"/>
    <w:rsid w:val="00CC5705"/>
    <w:rsid w:val="00CC6BE4"/>
    <w:rsid w:val="00CC7497"/>
    <w:rsid w:val="00CC7FE7"/>
    <w:rsid w:val="00CD0CB4"/>
    <w:rsid w:val="00CD305C"/>
    <w:rsid w:val="00CD30EC"/>
    <w:rsid w:val="00CD328A"/>
    <w:rsid w:val="00CD4523"/>
    <w:rsid w:val="00CD46D1"/>
    <w:rsid w:val="00CE037A"/>
    <w:rsid w:val="00CE09FC"/>
    <w:rsid w:val="00CE1661"/>
    <w:rsid w:val="00CE187D"/>
    <w:rsid w:val="00CE1B67"/>
    <w:rsid w:val="00CE245C"/>
    <w:rsid w:val="00CE2685"/>
    <w:rsid w:val="00CE43F2"/>
    <w:rsid w:val="00CE4442"/>
    <w:rsid w:val="00CE460F"/>
    <w:rsid w:val="00CE507D"/>
    <w:rsid w:val="00CE5413"/>
    <w:rsid w:val="00CE5D5C"/>
    <w:rsid w:val="00CE6C00"/>
    <w:rsid w:val="00CE74D0"/>
    <w:rsid w:val="00CE7845"/>
    <w:rsid w:val="00CF0894"/>
    <w:rsid w:val="00CF2FFB"/>
    <w:rsid w:val="00CF30C0"/>
    <w:rsid w:val="00CF36CD"/>
    <w:rsid w:val="00CF3B79"/>
    <w:rsid w:val="00CF3E3C"/>
    <w:rsid w:val="00CF48E5"/>
    <w:rsid w:val="00CF5382"/>
    <w:rsid w:val="00CF67C2"/>
    <w:rsid w:val="00D00D12"/>
    <w:rsid w:val="00D00E4D"/>
    <w:rsid w:val="00D018E1"/>
    <w:rsid w:val="00D01E68"/>
    <w:rsid w:val="00D02104"/>
    <w:rsid w:val="00D0283F"/>
    <w:rsid w:val="00D02BDA"/>
    <w:rsid w:val="00D0378B"/>
    <w:rsid w:val="00D044C2"/>
    <w:rsid w:val="00D050EA"/>
    <w:rsid w:val="00D0511D"/>
    <w:rsid w:val="00D06A54"/>
    <w:rsid w:val="00D06CF9"/>
    <w:rsid w:val="00D077C3"/>
    <w:rsid w:val="00D07BE3"/>
    <w:rsid w:val="00D113DF"/>
    <w:rsid w:val="00D1185F"/>
    <w:rsid w:val="00D11D4D"/>
    <w:rsid w:val="00D1218B"/>
    <w:rsid w:val="00D1240B"/>
    <w:rsid w:val="00D12449"/>
    <w:rsid w:val="00D12FE0"/>
    <w:rsid w:val="00D1448E"/>
    <w:rsid w:val="00D144A9"/>
    <w:rsid w:val="00D16627"/>
    <w:rsid w:val="00D1707D"/>
    <w:rsid w:val="00D17287"/>
    <w:rsid w:val="00D2149A"/>
    <w:rsid w:val="00D23B38"/>
    <w:rsid w:val="00D241FE"/>
    <w:rsid w:val="00D244CE"/>
    <w:rsid w:val="00D24A4E"/>
    <w:rsid w:val="00D24ADD"/>
    <w:rsid w:val="00D24BFB"/>
    <w:rsid w:val="00D2639F"/>
    <w:rsid w:val="00D2762C"/>
    <w:rsid w:val="00D3235C"/>
    <w:rsid w:val="00D33DF6"/>
    <w:rsid w:val="00D34BEA"/>
    <w:rsid w:val="00D34D44"/>
    <w:rsid w:val="00D34ED4"/>
    <w:rsid w:val="00D35672"/>
    <w:rsid w:val="00D35A03"/>
    <w:rsid w:val="00D36EDE"/>
    <w:rsid w:val="00D371E2"/>
    <w:rsid w:val="00D37E31"/>
    <w:rsid w:val="00D40B4E"/>
    <w:rsid w:val="00D42699"/>
    <w:rsid w:val="00D42CFA"/>
    <w:rsid w:val="00D43034"/>
    <w:rsid w:val="00D43CEE"/>
    <w:rsid w:val="00D44E6D"/>
    <w:rsid w:val="00D453FD"/>
    <w:rsid w:val="00D4582A"/>
    <w:rsid w:val="00D45FCC"/>
    <w:rsid w:val="00D464E3"/>
    <w:rsid w:val="00D475A9"/>
    <w:rsid w:val="00D52D4F"/>
    <w:rsid w:val="00D53B68"/>
    <w:rsid w:val="00D53C94"/>
    <w:rsid w:val="00D54C98"/>
    <w:rsid w:val="00D559EF"/>
    <w:rsid w:val="00D55FD7"/>
    <w:rsid w:val="00D57401"/>
    <w:rsid w:val="00D57673"/>
    <w:rsid w:val="00D576FA"/>
    <w:rsid w:val="00D60832"/>
    <w:rsid w:val="00D620B0"/>
    <w:rsid w:val="00D6228D"/>
    <w:rsid w:val="00D62551"/>
    <w:rsid w:val="00D62F99"/>
    <w:rsid w:val="00D63C20"/>
    <w:rsid w:val="00D642B1"/>
    <w:rsid w:val="00D64574"/>
    <w:rsid w:val="00D64C13"/>
    <w:rsid w:val="00D667FA"/>
    <w:rsid w:val="00D67771"/>
    <w:rsid w:val="00D725E0"/>
    <w:rsid w:val="00D7335F"/>
    <w:rsid w:val="00D739A4"/>
    <w:rsid w:val="00D74AF2"/>
    <w:rsid w:val="00D74ED4"/>
    <w:rsid w:val="00D74F4D"/>
    <w:rsid w:val="00D77E0B"/>
    <w:rsid w:val="00D807E1"/>
    <w:rsid w:val="00D809C5"/>
    <w:rsid w:val="00D81D5E"/>
    <w:rsid w:val="00D836E1"/>
    <w:rsid w:val="00D85A7A"/>
    <w:rsid w:val="00D875EF"/>
    <w:rsid w:val="00D91F26"/>
    <w:rsid w:val="00D92D2A"/>
    <w:rsid w:val="00D93C64"/>
    <w:rsid w:val="00D9415F"/>
    <w:rsid w:val="00D941DA"/>
    <w:rsid w:val="00D9488A"/>
    <w:rsid w:val="00D97821"/>
    <w:rsid w:val="00DA2E74"/>
    <w:rsid w:val="00DA450B"/>
    <w:rsid w:val="00DA4DB0"/>
    <w:rsid w:val="00DA4E7A"/>
    <w:rsid w:val="00DA61FB"/>
    <w:rsid w:val="00DA6366"/>
    <w:rsid w:val="00DA67AC"/>
    <w:rsid w:val="00DB1E3B"/>
    <w:rsid w:val="00DB1F26"/>
    <w:rsid w:val="00DB2284"/>
    <w:rsid w:val="00DB27D5"/>
    <w:rsid w:val="00DB3DF8"/>
    <w:rsid w:val="00DB54C1"/>
    <w:rsid w:val="00DB6BBD"/>
    <w:rsid w:val="00DB7533"/>
    <w:rsid w:val="00DB75F3"/>
    <w:rsid w:val="00DB76B6"/>
    <w:rsid w:val="00DB7868"/>
    <w:rsid w:val="00DC00BB"/>
    <w:rsid w:val="00DC0509"/>
    <w:rsid w:val="00DC0593"/>
    <w:rsid w:val="00DC07DC"/>
    <w:rsid w:val="00DC0FA3"/>
    <w:rsid w:val="00DC202B"/>
    <w:rsid w:val="00DC2038"/>
    <w:rsid w:val="00DC230C"/>
    <w:rsid w:val="00DC2A18"/>
    <w:rsid w:val="00DC38BD"/>
    <w:rsid w:val="00DC3BCA"/>
    <w:rsid w:val="00DC3C8A"/>
    <w:rsid w:val="00DC4D7A"/>
    <w:rsid w:val="00DC59AD"/>
    <w:rsid w:val="00DC5B47"/>
    <w:rsid w:val="00DC66AA"/>
    <w:rsid w:val="00DC6FE4"/>
    <w:rsid w:val="00DC74D1"/>
    <w:rsid w:val="00DD1FE1"/>
    <w:rsid w:val="00DD222D"/>
    <w:rsid w:val="00DD254A"/>
    <w:rsid w:val="00DD37AC"/>
    <w:rsid w:val="00DD45D9"/>
    <w:rsid w:val="00DD481A"/>
    <w:rsid w:val="00DD4F3B"/>
    <w:rsid w:val="00DD5020"/>
    <w:rsid w:val="00DD6706"/>
    <w:rsid w:val="00DD6D80"/>
    <w:rsid w:val="00DD74EB"/>
    <w:rsid w:val="00DD751F"/>
    <w:rsid w:val="00DE0436"/>
    <w:rsid w:val="00DE0D19"/>
    <w:rsid w:val="00DE1B73"/>
    <w:rsid w:val="00DE3915"/>
    <w:rsid w:val="00DE3B1C"/>
    <w:rsid w:val="00DE6228"/>
    <w:rsid w:val="00DE6324"/>
    <w:rsid w:val="00DE69E2"/>
    <w:rsid w:val="00DF0598"/>
    <w:rsid w:val="00DF0B35"/>
    <w:rsid w:val="00DF32E9"/>
    <w:rsid w:val="00DF40DE"/>
    <w:rsid w:val="00DF5858"/>
    <w:rsid w:val="00DF5CF9"/>
    <w:rsid w:val="00DF612E"/>
    <w:rsid w:val="00DF622C"/>
    <w:rsid w:val="00DF6721"/>
    <w:rsid w:val="00DF7309"/>
    <w:rsid w:val="00DF7357"/>
    <w:rsid w:val="00E00613"/>
    <w:rsid w:val="00E0295A"/>
    <w:rsid w:val="00E0492B"/>
    <w:rsid w:val="00E04A22"/>
    <w:rsid w:val="00E05BAD"/>
    <w:rsid w:val="00E060AC"/>
    <w:rsid w:val="00E108B6"/>
    <w:rsid w:val="00E113A2"/>
    <w:rsid w:val="00E1176C"/>
    <w:rsid w:val="00E12A76"/>
    <w:rsid w:val="00E12E61"/>
    <w:rsid w:val="00E13CB1"/>
    <w:rsid w:val="00E14B12"/>
    <w:rsid w:val="00E14C6E"/>
    <w:rsid w:val="00E15183"/>
    <w:rsid w:val="00E15B12"/>
    <w:rsid w:val="00E15E28"/>
    <w:rsid w:val="00E16208"/>
    <w:rsid w:val="00E1620E"/>
    <w:rsid w:val="00E1758C"/>
    <w:rsid w:val="00E2017C"/>
    <w:rsid w:val="00E2074C"/>
    <w:rsid w:val="00E22155"/>
    <w:rsid w:val="00E231AB"/>
    <w:rsid w:val="00E23651"/>
    <w:rsid w:val="00E23732"/>
    <w:rsid w:val="00E23F14"/>
    <w:rsid w:val="00E24EB0"/>
    <w:rsid w:val="00E257D5"/>
    <w:rsid w:val="00E261BB"/>
    <w:rsid w:val="00E2721B"/>
    <w:rsid w:val="00E306B5"/>
    <w:rsid w:val="00E3122C"/>
    <w:rsid w:val="00E31405"/>
    <w:rsid w:val="00E3160A"/>
    <w:rsid w:val="00E31E45"/>
    <w:rsid w:val="00E3239E"/>
    <w:rsid w:val="00E337D0"/>
    <w:rsid w:val="00E33991"/>
    <w:rsid w:val="00E33AD3"/>
    <w:rsid w:val="00E34599"/>
    <w:rsid w:val="00E34A6C"/>
    <w:rsid w:val="00E35EAF"/>
    <w:rsid w:val="00E373F4"/>
    <w:rsid w:val="00E3765C"/>
    <w:rsid w:val="00E37724"/>
    <w:rsid w:val="00E37889"/>
    <w:rsid w:val="00E37A31"/>
    <w:rsid w:val="00E37C3D"/>
    <w:rsid w:val="00E40502"/>
    <w:rsid w:val="00E407D4"/>
    <w:rsid w:val="00E41F9B"/>
    <w:rsid w:val="00E42E1F"/>
    <w:rsid w:val="00E439B9"/>
    <w:rsid w:val="00E43EC4"/>
    <w:rsid w:val="00E442C8"/>
    <w:rsid w:val="00E442ED"/>
    <w:rsid w:val="00E44D94"/>
    <w:rsid w:val="00E44EE0"/>
    <w:rsid w:val="00E453F7"/>
    <w:rsid w:val="00E46186"/>
    <w:rsid w:val="00E465C0"/>
    <w:rsid w:val="00E501AE"/>
    <w:rsid w:val="00E51526"/>
    <w:rsid w:val="00E52AB1"/>
    <w:rsid w:val="00E53EC5"/>
    <w:rsid w:val="00E54308"/>
    <w:rsid w:val="00E547AA"/>
    <w:rsid w:val="00E54A42"/>
    <w:rsid w:val="00E55424"/>
    <w:rsid w:val="00E55929"/>
    <w:rsid w:val="00E564E6"/>
    <w:rsid w:val="00E57682"/>
    <w:rsid w:val="00E57AC4"/>
    <w:rsid w:val="00E60289"/>
    <w:rsid w:val="00E603FE"/>
    <w:rsid w:val="00E6053C"/>
    <w:rsid w:val="00E618FA"/>
    <w:rsid w:val="00E61CE3"/>
    <w:rsid w:val="00E61D55"/>
    <w:rsid w:val="00E622A6"/>
    <w:rsid w:val="00E633DB"/>
    <w:rsid w:val="00E6363C"/>
    <w:rsid w:val="00E63B7A"/>
    <w:rsid w:val="00E64839"/>
    <w:rsid w:val="00E657DF"/>
    <w:rsid w:val="00E7041C"/>
    <w:rsid w:val="00E70657"/>
    <w:rsid w:val="00E719F8"/>
    <w:rsid w:val="00E71D0A"/>
    <w:rsid w:val="00E71D3E"/>
    <w:rsid w:val="00E71FC4"/>
    <w:rsid w:val="00E7263A"/>
    <w:rsid w:val="00E740CA"/>
    <w:rsid w:val="00E76125"/>
    <w:rsid w:val="00E76CBA"/>
    <w:rsid w:val="00E76DAF"/>
    <w:rsid w:val="00E770FC"/>
    <w:rsid w:val="00E77426"/>
    <w:rsid w:val="00E775B6"/>
    <w:rsid w:val="00E779A2"/>
    <w:rsid w:val="00E80C1B"/>
    <w:rsid w:val="00E811B0"/>
    <w:rsid w:val="00E8260E"/>
    <w:rsid w:val="00E832AF"/>
    <w:rsid w:val="00E84386"/>
    <w:rsid w:val="00E84D22"/>
    <w:rsid w:val="00E850BE"/>
    <w:rsid w:val="00E86331"/>
    <w:rsid w:val="00E87674"/>
    <w:rsid w:val="00E87AD8"/>
    <w:rsid w:val="00E912CE"/>
    <w:rsid w:val="00E916FA"/>
    <w:rsid w:val="00E917AB"/>
    <w:rsid w:val="00E91C10"/>
    <w:rsid w:val="00E91C88"/>
    <w:rsid w:val="00E92077"/>
    <w:rsid w:val="00E925E4"/>
    <w:rsid w:val="00E92FAD"/>
    <w:rsid w:val="00E93293"/>
    <w:rsid w:val="00E942A8"/>
    <w:rsid w:val="00E95434"/>
    <w:rsid w:val="00E957DA"/>
    <w:rsid w:val="00E9598D"/>
    <w:rsid w:val="00E965AC"/>
    <w:rsid w:val="00E968B2"/>
    <w:rsid w:val="00E96CCB"/>
    <w:rsid w:val="00E9764E"/>
    <w:rsid w:val="00E97EB2"/>
    <w:rsid w:val="00EA0467"/>
    <w:rsid w:val="00EA0EEC"/>
    <w:rsid w:val="00EA193B"/>
    <w:rsid w:val="00EA236D"/>
    <w:rsid w:val="00EA2561"/>
    <w:rsid w:val="00EA26F6"/>
    <w:rsid w:val="00EA2D5F"/>
    <w:rsid w:val="00EA3879"/>
    <w:rsid w:val="00EA41B6"/>
    <w:rsid w:val="00EA688C"/>
    <w:rsid w:val="00EA6AD1"/>
    <w:rsid w:val="00EA71F9"/>
    <w:rsid w:val="00EB093B"/>
    <w:rsid w:val="00EB0AAC"/>
    <w:rsid w:val="00EB0ACB"/>
    <w:rsid w:val="00EB1FCB"/>
    <w:rsid w:val="00EB62B2"/>
    <w:rsid w:val="00EC136C"/>
    <w:rsid w:val="00EC2E36"/>
    <w:rsid w:val="00EC306C"/>
    <w:rsid w:val="00EC3549"/>
    <w:rsid w:val="00EC4021"/>
    <w:rsid w:val="00EC4AC2"/>
    <w:rsid w:val="00EC4FBF"/>
    <w:rsid w:val="00EC5B78"/>
    <w:rsid w:val="00EC7E07"/>
    <w:rsid w:val="00ED038B"/>
    <w:rsid w:val="00ED0CB7"/>
    <w:rsid w:val="00ED0F87"/>
    <w:rsid w:val="00ED19B8"/>
    <w:rsid w:val="00ED1E06"/>
    <w:rsid w:val="00ED2BB9"/>
    <w:rsid w:val="00ED2F7F"/>
    <w:rsid w:val="00ED3133"/>
    <w:rsid w:val="00ED40BF"/>
    <w:rsid w:val="00ED4526"/>
    <w:rsid w:val="00ED4F8D"/>
    <w:rsid w:val="00ED523B"/>
    <w:rsid w:val="00ED5669"/>
    <w:rsid w:val="00ED5B10"/>
    <w:rsid w:val="00ED6810"/>
    <w:rsid w:val="00ED7120"/>
    <w:rsid w:val="00EE0180"/>
    <w:rsid w:val="00EE178D"/>
    <w:rsid w:val="00EE1866"/>
    <w:rsid w:val="00EE1CE1"/>
    <w:rsid w:val="00EE2365"/>
    <w:rsid w:val="00EE3316"/>
    <w:rsid w:val="00EE41F9"/>
    <w:rsid w:val="00EE489C"/>
    <w:rsid w:val="00EE5329"/>
    <w:rsid w:val="00EE58C1"/>
    <w:rsid w:val="00EE648A"/>
    <w:rsid w:val="00EE7762"/>
    <w:rsid w:val="00EF1C4D"/>
    <w:rsid w:val="00EF2266"/>
    <w:rsid w:val="00EF262E"/>
    <w:rsid w:val="00EF3B7D"/>
    <w:rsid w:val="00EF4F3C"/>
    <w:rsid w:val="00EF5701"/>
    <w:rsid w:val="00EF57A5"/>
    <w:rsid w:val="00EF5A90"/>
    <w:rsid w:val="00EF6552"/>
    <w:rsid w:val="00EF72AF"/>
    <w:rsid w:val="00F00019"/>
    <w:rsid w:val="00F00922"/>
    <w:rsid w:val="00F01022"/>
    <w:rsid w:val="00F011B2"/>
    <w:rsid w:val="00F01E09"/>
    <w:rsid w:val="00F02D65"/>
    <w:rsid w:val="00F030C9"/>
    <w:rsid w:val="00F0320F"/>
    <w:rsid w:val="00F0340A"/>
    <w:rsid w:val="00F041B2"/>
    <w:rsid w:val="00F0442C"/>
    <w:rsid w:val="00F06117"/>
    <w:rsid w:val="00F06A2A"/>
    <w:rsid w:val="00F0728D"/>
    <w:rsid w:val="00F10527"/>
    <w:rsid w:val="00F10543"/>
    <w:rsid w:val="00F10DD9"/>
    <w:rsid w:val="00F11954"/>
    <w:rsid w:val="00F11D4C"/>
    <w:rsid w:val="00F11E76"/>
    <w:rsid w:val="00F12775"/>
    <w:rsid w:val="00F12A97"/>
    <w:rsid w:val="00F12B6F"/>
    <w:rsid w:val="00F13FCE"/>
    <w:rsid w:val="00F15C59"/>
    <w:rsid w:val="00F1736B"/>
    <w:rsid w:val="00F2053F"/>
    <w:rsid w:val="00F20C7C"/>
    <w:rsid w:val="00F210BE"/>
    <w:rsid w:val="00F225C7"/>
    <w:rsid w:val="00F234AC"/>
    <w:rsid w:val="00F2357F"/>
    <w:rsid w:val="00F24577"/>
    <w:rsid w:val="00F24B53"/>
    <w:rsid w:val="00F24BE2"/>
    <w:rsid w:val="00F24F7B"/>
    <w:rsid w:val="00F256CF"/>
    <w:rsid w:val="00F25DE1"/>
    <w:rsid w:val="00F26D95"/>
    <w:rsid w:val="00F31084"/>
    <w:rsid w:val="00F32636"/>
    <w:rsid w:val="00F33323"/>
    <w:rsid w:val="00F3344B"/>
    <w:rsid w:val="00F34170"/>
    <w:rsid w:val="00F34746"/>
    <w:rsid w:val="00F35A09"/>
    <w:rsid w:val="00F35A81"/>
    <w:rsid w:val="00F36A14"/>
    <w:rsid w:val="00F379D0"/>
    <w:rsid w:val="00F40259"/>
    <w:rsid w:val="00F40757"/>
    <w:rsid w:val="00F408B2"/>
    <w:rsid w:val="00F40981"/>
    <w:rsid w:val="00F40DAB"/>
    <w:rsid w:val="00F41038"/>
    <w:rsid w:val="00F4199B"/>
    <w:rsid w:val="00F427A1"/>
    <w:rsid w:val="00F43301"/>
    <w:rsid w:val="00F43C60"/>
    <w:rsid w:val="00F45151"/>
    <w:rsid w:val="00F4583E"/>
    <w:rsid w:val="00F4584B"/>
    <w:rsid w:val="00F4586F"/>
    <w:rsid w:val="00F46BF8"/>
    <w:rsid w:val="00F4783F"/>
    <w:rsid w:val="00F507FD"/>
    <w:rsid w:val="00F514D6"/>
    <w:rsid w:val="00F515F4"/>
    <w:rsid w:val="00F51F1B"/>
    <w:rsid w:val="00F52267"/>
    <w:rsid w:val="00F525C9"/>
    <w:rsid w:val="00F54170"/>
    <w:rsid w:val="00F541F1"/>
    <w:rsid w:val="00F5453E"/>
    <w:rsid w:val="00F5470E"/>
    <w:rsid w:val="00F557E1"/>
    <w:rsid w:val="00F557F0"/>
    <w:rsid w:val="00F560D7"/>
    <w:rsid w:val="00F564AF"/>
    <w:rsid w:val="00F5729C"/>
    <w:rsid w:val="00F57406"/>
    <w:rsid w:val="00F577EB"/>
    <w:rsid w:val="00F611FC"/>
    <w:rsid w:val="00F61327"/>
    <w:rsid w:val="00F62666"/>
    <w:rsid w:val="00F64C45"/>
    <w:rsid w:val="00F64F89"/>
    <w:rsid w:val="00F65286"/>
    <w:rsid w:val="00F65404"/>
    <w:rsid w:val="00F65686"/>
    <w:rsid w:val="00F6571E"/>
    <w:rsid w:val="00F664A6"/>
    <w:rsid w:val="00F66FF8"/>
    <w:rsid w:val="00F7042D"/>
    <w:rsid w:val="00F70B10"/>
    <w:rsid w:val="00F71199"/>
    <w:rsid w:val="00F72BE4"/>
    <w:rsid w:val="00F73E3B"/>
    <w:rsid w:val="00F7413F"/>
    <w:rsid w:val="00F77411"/>
    <w:rsid w:val="00F774DF"/>
    <w:rsid w:val="00F77615"/>
    <w:rsid w:val="00F77C45"/>
    <w:rsid w:val="00F800AD"/>
    <w:rsid w:val="00F807CB"/>
    <w:rsid w:val="00F81FBF"/>
    <w:rsid w:val="00F82FD6"/>
    <w:rsid w:val="00F83296"/>
    <w:rsid w:val="00F840AF"/>
    <w:rsid w:val="00F843D8"/>
    <w:rsid w:val="00F850DE"/>
    <w:rsid w:val="00F85573"/>
    <w:rsid w:val="00F87733"/>
    <w:rsid w:val="00F900DA"/>
    <w:rsid w:val="00F907A1"/>
    <w:rsid w:val="00F90DF1"/>
    <w:rsid w:val="00F92348"/>
    <w:rsid w:val="00F926B5"/>
    <w:rsid w:val="00F934FB"/>
    <w:rsid w:val="00F93952"/>
    <w:rsid w:val="00F94539"/>
    <w:rsid w:val="00F953F1"/>
    <w:rsid w:val="00F97047"/>
    <w:rsid w:val="00FA15D6"/>
    <w:rsid w:val="00FA2732"/>
    <w:rsid w:val="00FA2991"/>
    <w:rsid w:val="00FA2CFB"/>
    <w:rsid w:val="00FA307A"/>
    <w:rsid w:val="00FA3092"/>
    <w:rsid w:val="00FA48E5"/>
    <w:rsid w:val="00FA4CC5"/>
    <w:rsid w:val="00FA5C36"/>
    <w:rsid w:val="00FA76E2"/>
    <w:rsid w:val="00FB0465"/>
    <w:rsid w:val="00FB09AA"/>
    <w:rsid w:val="00FB159D"/>
    <w:rsid w:val="00FB2FFC"/>
    <w:rsid w:val="00FB50FF"/>
    <w:rsid w:val="00FB52D8"/>
    <w:rsid w:val="00FB57DF"/>
    <w:rsid w:val="00FB5886"/>
    <w:rsid w:val="00FB6272"/>
    <w:rsid w:val="00FB6794"/>
    <w:rsid w:val="00FB7068"/>
    <w:rsid w:val="00FB785B"/>
    <w:rsid w:val="00FC1148"/>
    <w:rsid w:val="00FC1C8A"/>
    <w:rsid w:val="00FC1F06"/>
    <w:rsid w:val="00FC20DE"/>
    <w:rsid w:val="00FC3480"/>
    <w:rsid w:val="00FC3BC0"/>
    <w:rsid w:val="00FC6632"/>
    <w:rsid w:val="00FC6ABF"/>
    <w:rsid w:val="00FC764B"/>
    <w:rsid w:val="00FC7B90"/>
    <w:rsid w:val="00FD055E"/>
    <w:rsid w:val="00FD0A6A"/>
    <w:rsid w:val="00FD0EBA"/>
    <w:rsid w:val="00FD1482"/>
    <w:rsid w:val="00FD3B81"/>
    <w:rsid w:val="00FD77D8"/>
    <w:rsid w:val="00FE01BD"/>
    <w:rsid w:val="00FE09FD"/>
    <w:rsid w:val="00FE3551"/>
    <w:rsid w:val="00FE4637"/>
    <w:rsid w:val="00FE4F8D"/>
    <w:rsid w:val="00FE583D"/>
    <w:rsid w:val="00FE5908"/>
    <w:rsid w:val="00FE5C55"/>
    <w:rsid w:val="00FE6530"/>
    <w:rsid w:val="00FE71D0"/>
    <w:rsid w:val="00FF1AE1"/>
    <w:rsid w:val="00FF23F1"/>
    <w:rsid w:val="00FF29D5"/>
    <w:rsid w:val="00FF364E"/>
    <w:rsid w:val="00FF385C"/>
    <w:rsid w:val="00FF4282"/>
    <w:rsid w:val="00FF44C9"/>
    <w:rsid w:val="00FF573E"/>
    <w:rsid w:val="00FF604F"/>
    <w:rsid w:val="00FF6272"/>
    <w:rsid w:val="00FF663A"/>
    <w:rsid w:val="00FF6C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6A6C9EFA-F2CE-405E-BFE9-C121AD04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AD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szCs w:val="20"/>
      <w:lang w:val="x-none" w:eastAsia="x-none"/>
    </w:rPr>
  </w:style>
  <w:style w:type="character" w:customStyle="1" w:styleId="HeaderChar">
    <w:name w:val="Heade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customStyle="1" w:styleId="Listcolorat-Accentuare11">
    <w:name w:val="Listă colorată - Accentuare 11"/>
    <w:aliases w:val="List Paragraph,Normal bullet 2,List Paragraph1,Forth level,List1,body 2,List Paragraph11,Bullet,Citation List"/>
    <w:basedOn w:val="Normal"/>
    <w:link w:val="ColorfulList-Accent1Char"/>
    <w:uiPriority w:val="99"/>
    <w:qFormat/>
    <w:rsid w:val="0028344E"/>
    <w:pPr>
      <w:ind w:left="720"/>
      <w:contextualSpacing/>
    </w:pPr>
    <w:rPr>
      <w:lang w:eastAsia="x-none"/>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ColorfulList-Accent1Char">
    <w:name w:val="Colorful List - Accent 1 Char"/>
    <w:aliases w:val="Normal bullet 2 Char,List Paragraph1 Char,Forth level Char,List1 Char,body 2 Char,Listă paragraf Char,List Paragraph11 Char,Listă colorată - Accentuare 11 Char,Bullet Char,Citation List Char,List Paragraph Char,2 Char"/>
    <w:link w:val="Listcolorat-Accentuare11"/>
    <w:uiPriority w:val="34"/>
    <w:qFormat/>
    <w:locked/>
    <w:rsid w:val="001B56FE"/>
    <w:rPr>
      <w:rFonts w:ascii="Times New Roman" w:eastAsia="Times New Roman" w:hAnsi="Times New Roman"/>
      <w:sz w:val="24"/>
      <w:szCs w:val="24"/>
      <w:lang w:val="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paragraph" w:styleId="ListParagraph">
    <w:name w:val="List Paragraph"/>
    <w:aliases w:val="numbered list,2,OBC Bullet,Normal 1,Task Body,Viñetas (Inicio Parrafo),Paragrafo elenco,3 Txt tabla,Dot pt"/>
    <w:basedOn w:val="Normal"/>
    <w:uiPriority w:val="99"/>
    <w:qFormat/>
    <w:rsid w:val="00254A86"/>
    <w:pPr>
      <w:ind w:left="720"/>
      <w:contextualSpacing/>
    </w:p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UnresolvedMention1">
    <w:name w:val="Unresolved Mention1"/>
    <w:basedOn w:val="DefaultParagraphFont"/>
    <w:uiPriority w:val="99"/>
    <w:rsid w:val="00D45FCC"/>
    <w:rPr>
      <w:color w:val="605E5C"/>
      <w:shd w:val="clear" w:color="auto" w:fill="E1DFDD"/>
    </w:rPr>
  </w:style>
  <w:style w:type="paragraph" w:styleId="BodyTextIndent2">
    <w:name w:val="Body Text Indent 2"/>
    <w:basedOn w:val="Normal"/>
    <w:link w:val="BodyTextIndent2Char"/>
    <w:uiPriority w:val="99"/>
    <w:semiHidden/>
    <w:unhideWhenUsed/>
    <w:rsid w:val="000C5BD3"/>
    <w:pPr>
      <w:spacing w:after="120" w:line="480" w:lineRule="auto"/>
      <w:ind w:left="360"/>
    </w:pPr>
  </w:style>
  <w:style w:type="character" w:customStyle="1" w:styleId="BodyTextIndent2Char">
    <w:name w:val="Body Text Indent 2 Char"/>
    <w:basedOn w:val="DefaultParagraphFont"/>
    <w:link w:val="BodyTextIndent2"/>
    <w:uiPriority w:val="99"/>
    <w:semiHidden/>
    <w:rsid w:val="000C5BD3"/>
    <w:rPr>
      <w:rFonts w:ascii="Times New Roman" w:eastAsia="Times New Roman" w:hAnsi="Times New Roman"/>
      <w:sz w:val="24"/>
      <w:szCs w:val="24"/>
      <w:lang w:eastAsia="en-US"/>
    </w:rPr>
  </w:style>
  <w:style w:type="character" w:customStyle="1" w:styleId="UnresolvedMention2">
    <w:name w:val="Unresolved Mention2"/>
    <w:basedOn w:val="DefaultParagraphFont"/>
    <w:uiPriority w:val="99"/>
    <w:semiHidden/>
    <w:unhideWhenUsed/>
    <w:rsid w:val="005A54A5"/>
    <w:rPr>
      <w:color w:val="605E5C"/>
      <w:shd w:val="clear" w:color="auto" w:fill="E1DFDD"/>
    </w:rPr>
  </w:style>
  <w:style w:type="character" w:styleId="UnresolvedMention">
    <w:name w:val="Unresolved Mention"/>
    <w:basedOn w:val="DefaultParagraphFont"/>
    <w:uiPriority w:val="99"/>
    <w:rsid w:val="00D44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622566808">
      <w:bodyDiv w:val="1"/>
      <w:marLeft w:val="0"/>
      <w:marRight w:val="0"/>
      <w:marTop w:val="0"/>
      <w:marBottom w:val="0"/>
      <w:divBdr>
        <w:top w:val="none" w:sz="0" w:space="0" w:color="auto"/>
        <w:left w:val="none" w:sz="0" w:space="0" w:color="auto"/>
        <w:bottom w:val="none" w:sz="0" w:space="0" w:color="auto"/>
        <w:right w:val="none" w:sz="0" w:space="0" w:color="auto"/>
      </w:divBdr>
    </w:div>
    <w:div w:id="1727222346">
      <w:bodyDiv w:val="1"/>
      <w:marLeft w:val="0"/>
      <w:marRight w:val="0"/>
      <w:marTop w:val="0"/>
      <w:marBottom w:val="0"/>
      <w:divBdr>
        <w:top w:val="none" w:sz="0" w:space="0" w:color="auto"/>
        <w:left w:val="none" w:sz="0" w:space="0" w:color="auto"/>
        <w:bottom w:val="none" w:sz="0" w:space="0" w:color="auto"/>
        <w:right w:val="none" w:sz="0" w:space="0" w:color="auto"/>
      </w:divBdr>
    </w:div>
    <w:div w:id="1833835438">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79E1A9E-D954-C848-AC6C-8906CD19F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10282</Words>
  <Characters>58614</Characters>
  <Application>Microsoft Office Word</Application>
  <DocSecurity>0</DocSecurity>
  <Lines>488</Lines>
  <Paragraphs>137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68759</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Octavian Serban</dc:creator>
  <cp:lastModifiedBy>Georgia.Pariza</cp:lastModifiedBy>
  <cp:revision>3</cp:revision>
  <cp:lastPrinted>2023-07-20T08:37:00Z</cp:lastPrinted>
  <dcterms:created xsi:type="dcterms:W3CDTF">2023-07-20T10:11:00Z</dcterms:created>
  <dcterms:modified xsi:type="dcterms:W3CDTF">2023-07-20T10:11:00Z</dcterms:modified>
</cp:coreProperties>
</file>